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81CEB" w:rsidR="00C86F45" w:rsidP="00C86F45" w:rsidRDefault="00C86F45" w14:paraId="27B5FC29" w14:textId="28EC7285">
      <w:pPr>
        <w:rPr>
          <w:b/>
          <w:bCs/>
        </w:rPr>
      </w:pPr>
      <w:r w:rsidRPr="00481CEB">
        <w:rPr>
          <w:b/>
          <w:bCs/>
        </w:rPr>
        <w:t>Population Projections</w:t>
      </w:r>
    </w:p>
    <w:p w:rsidR="008701E0" w:rsidP="00C86F45" w:rsidRDefault="00C86F45" w14:paraId="3949459D" w14:textId="230E36AC">
      <w:pPr>
        <w:rPr>
          <w:ins w:author="Natasha Singerova" w:date="2024-11-26T15:08:00Z" w:id="0"/>
        </w:rPr>
      </w:pPr>
      <w:r w:rsidRPr="00481CEB">
        <w:t xml:space="preserve">Transport for NSW provides projections of population and dwellings at the small area (Travel Zone or TZ) level for NSW. The latest version is Travel Zone Projections </w:t>
      </w:r>
      <w:ins w:author="Sisi Yang" w:date="2024-12-02T14:35:00Z" w:id="1">
        <w:r w:rsidRPr="00481CEB" w:rsidR="00892AD7">
          <w:t>202</w:t>
        </w:r>
        <w:r w:rsidR="00892AD7">
          <w:t>4</w:t>
        </w:r>
        <w:r w:rsidRPr="00481CEB" w:rsidR="00892AD7">
          <w:t xml:space="preserve"> (TZP2</w:t>
        </w:r>
        <w:r w:rsidR="00892AD7">
          <w:t>4</w:t>
        </w:r>
        <w:r w:rsidRPr="00481CEB" w:rsidR="00892AD7">
          <w:t>)</w:t>
        </w:r>
        <w:r w:rsidR="00892AD7">
          <w:t xml:space="preserve">, </w:t>
        </w:r>
      </w:ins>
      <w:del w:author="Sisi Yang" w:date="2024-12-02T14:35:00Z" w:id="2">
        <w:r w:rsidRPr="00892AD7" w:rsidDel="00892AD7" w:rsidR="00892AD7">
          <w:delText>2022 (TZP22)</w:delText>
        </w:r>
        <w:r w:rsidRPr="00481CEB" w:rsidDel="00892AD7">
          <w:delText xml:space="preserve">, </w:delText>
        </w:r>
      </w:del>
      <w:r w:rsidRPr="00481CEB">
        <w:t xml:space="preserve">released </w:t>
      </w:r>
      <w:del w:author="Natasha Singerova" w:date="2024-12-11T16:09:00Z" w:id="3">
        <w:r w:rsidDel="00656532" w:rsidR="00892AD7">
          <w:delText xml:space="preserve">November </w:delText>
        </w:r>
      </w:del>
      <w:ins w:author="Natasha Singerova" w:date="2024-12-11T16:09:00Z" w:id="4">
        <w:r w:rsidR="00656532">
          <w:t xml:space="preserve">in January </w:t>
        </w:r>
      </w:ins>
      <w:del w:author="Natasha Singerova" w:date="2024-12-11T16:09:00Z" w:id="5">
        <w:r w:rsidDel="00656532" w:rsidR="00892AD7">
          <w:delText>2022</w:delText>
        </w:r>
      </w:del>
      <w:ins w:author="Sisi Yang" w:date="2024-12-02T14:36:00Z" w:id="6">
        <w:del w:author="Natasha Singerova" w:date="2024-12-11T16:09:00Z" w:id="7">
          <w:r w:rsidDel="00656532" w:rsidR="00892AD7">
            <w:delText xml:space="preserve"> XX</w:delText>
          </w:r>
        </w:del>
        <w:r w:rsidR="00892AD7">
          <w:t xml:space="preserve"> 2025</w:t>
        </w:r>
      </w:ins>
      <w:r w:rsidRPr="00481CEB">
        <w:t>.</w:t>
      </w:r>
      <w:ins w:author="Natasha Singerova" w:date="2024-11-26T15:06:00Z" w:id="8">
        <w:r w:rsidR="008701E0">
          <w:t xml:space="preserve"> </w:t>
        </w:r>
      </w:ins>
    </w:p>
    <w:p w:rsidRPr="00481CEB" w:rsidR="00C86F45" w:rsidP="00C86F45" w:rsidRDefault="00892AD7" w14:paraId="0B97857E" w14:textId="2A7712D9">
      <w:del w:author="Sisi Yang" w:date="2024-12-02T14:37:00Z" w:id="9">
        <w:r w:rsidRPr="00892AD7" w:rsidDel="00892AD7">
          <w:delText>This new version TZP22 is an update on the previously published </w:delText>
        </w:r>
        <w:r w:rsidDel="00892AD7">
          <w:fldChar w:fldCharType="begin"/>
        </w:r>
        <w:r w:rsidDel="00892AD7">
          <w:delInstrText>HYPERLINK "https://opendata.transport.nsw.gov.au/dataset/population-projections/resource/08dffce8-081b-4117-91b1-9075566618ac"</w:delInstrText>
        </w:r>
        <w:r w:rsidDel="00892AD7">
          <w:fldChar w:fldCharType="separate"/>
        </w:r>
        <w:r w:rsidRPr="00892AD7" w:rsidDel="00892AD7">
          <w:delText>TZP19</w:delText>
        </w:r>
        <w:r w:rsidDel="00892AD7">
          <w:fldChar w:fldCharType="end"/>
        </w:r>
        <w:r w:rsidDel="00892AD7">
          <w:delText xml:space="preserve"> </w:delText>
        </w:r>
      </w:del>
      <w:ins w:author="Natasha Singerova" w:date="2024-11-26T15:08:00Z" w:id="10">
        <w:r w:rsidR="008701E0">
          <w:t>TZP24 replaces the previous</w:t>
        </w:r>
      </w:ins>
      <w:ins w:author="Natasha Singerova" w:date="2024-11-26T15:09:00Z" w:id="11">
        <w:r w:rsidR="008701E0">
          <w:t>ly published</w:t>
        </w:r>
      </w:ins>
      <w:ins w:author="Natasha Singerova" w:date="2024-11-26T15:06:00Z" w:id="12">
        <w:r w:rsidR="008701E0">
          <w:t xml:space="preserve"> TZP22.</w:t>
        </w:r>
      </w:ins>
    </w:p>
    <w:p w:rsidRPr="00481CEB" w:rsidR="00C86F45" w:rsidP="00C86F45" w:rsidRDefault="00C86F45" w14:paraId="5A1AD495" w14:textId="77777777">
      <w:r w:rsidRPr="00481CEB">
        <w:t>The projections are developed to support a strategic view of NSW and are aligned with the </w:t>
      </w:r>
      <w:hyperlink w:history="1" r:id="rId7">
        <w:r w:rsidRPr="00481CEB">
          <w:rPr>
            <w:rStyle w:val="Hyperlink"/>
          </w:rPr>
          <w:t>NSW Government Common Planning Assumptions</w:t>
        </w:r>
      </w:hyperlink>
      <w:r w:rsidRPr="00481CEB">
        <w:t>.</w:t>
      </w:r>
    </w:p>
    <w:p w:rsidRPr="00481CEB" w:rsidR="00B33B69" w:rsidP="00B33B69" w:rsidRDefault="00B33B69" w14:paraId="6AAFDC09" w14:textId="6025216C">
      <w:r w:rsidRPr="00481CEB">
        <w:rPr>
          <w:b/>
          <w:bCs/>
        </w:rPr>
        <w:t>The TZP2</w:t>
      </w:r>
      <w:ins w:author="Natasha Singerova" w:date="2024-09-13T16:06:00Z" w:id="13">
        <w:r w:rsidR="00AB2532">
          <w:rPr>
            <w:b/>
            <w:bCs/>
          </w:rPr>
          <w:t>4</w:t>
        </w:r>
      </w:ins>
      <w:del w:author="Natasha Singerova" w:date="2024-09-13T16:06:00Z" w:id="14">
        <w:r w:rsidRPr="00481CEB" w:rsidDel="00AB2532">
          <w:rPr>
            <w:b/>
            <w:bCs/>
          </w:rPr>
          <w:delText>2</w:delText>
        </w:r>
      </w:del>
      <w:r w:rsidRPr="00481CEB">
        <w:rPr>
          <w:b/>
          <w:bCs/>
        </w:rPr>
        <w:t xml:space="preserve"> Population &amp; Dwellings Projections dataset covers the following variables:</w:t>
      </w:r>
    </w:p>
    <w:p w:rsidRPr="00481CEB" w:rsidR="00B33B69" w:rsidP="00B33B69" w:rsidRDefault="00B33B69" w14:paraId="77992A45" w14:textId="77777777">
      <w:pPr>
        <w:numPr>
          <w:ilvl w:val="0"/>
          <w:numId w:val="1"/>
        </w:numPr>
      </w:pPr>
      <w:r w:rsidRPr="00481CEB">
        <w:t>Estimated Resident Population</w:t>
      </w:r>
    </w:p>
    <w:p w:rsidR="00B33B69" w:rsidDel="00DC124B" w:rsidP="00B33B69" w:rsidRDefault="00B33B69" w14:paraId="49F79393" w14:textId="4D6D09B8">
      <w:pPr>
        <w:numPr>
          <w:ilvl w:val="0"/>
          <w:numId w:val="1"/>
        </w:numPr>
        <w:rPr>
          <w:del w:author="Natasha Singerova" w:date="2024-11-26T13:40:00Z" w:id="15"/>
          <w:highlight w:val="cyan"/>
        </w:rPr>
      </w:pPr>
      <w:del w:author="Natasha Singerova" w:date="2024-11-26T13:40:00Z" w:id="16">
        <w:r w:rsidRPr="00D81E97" w:rsidDel="00F20457">
          <w:rPr>
            <w:highlight w:val="cyan"/>
          </w:rPr>
          <w:delText>Occupied Private Dwellings</w:delText>
        </w:r>
      </w:del>
    </w:p>
    <w:p w:rsidRPr="00D81E97" w:rsidR="00DC124B" w:rsidP="00B33B69" w:rsidRDefault="00DC124B" w14:paraId="1CC85A1D" w14:textId="2FCACA04">
      <w:pPr>
        <w:numPr>
          <w:ilvl w:val="0"/>
          <w:numId w:val="1"/>
        </w:numPr>
        <w:rPr>
          <w:ins w:author="Natasha Singerova" w:date="2024-11-26T13:57:00Z" w:id="17"/>
          <w:highlight w:val="cyan"/>
        </w:rPr>
      </w:pPr>
      <w:ins w:author="Natasha Singerova" w:date="2024-11-26T13:57:00Z" w:id="18">
        <w:r>
          <w:rPr>
            <w:highlight w:val="cyan"/>
          </w:rPr>
          <w:t>Structural Private Dwellings</w:t>
        </w:r>
      </w:ins>
      <w:ins w:author="Natasha Singerova" w:date="2024-12-11T16:24:00Z" w:id="19">
        <w:r w:rsidR="00AC3549">
          <w:rPr>
            <w:highlight w:val="cyan"/>
          </w:rPr>
          <w:t xml:space="preserve"> (Regional NSW only)</w:t>
        </w:r>
      </w:ins>
    </w:p>
    <w:p w:rsidRPr="00481CEB" w:rsidR="00B33B69" w:rsidP="00B33B69" w:rsidRDefault="00B33B69" w14:paraId="39E547A5" w14:textId="77777777">
      <w:pPr>
        <w:numPr>
          <w:ilvl w:val="0"/>
          <w:numId w:val="1"/>
        </w:numPr>
      </w:pPr>
      <w:r w:rsidRPr="00481CEB">
        <w:t>Population in Occupied Private Dwellings, by 5-year Age categories &amp; by Sex</w:t>
      </w:r>
    </w:p>
    <w:p w:rsidRPr="00481CEB" w:rsidR="00B33B69" w:rsidP="00B33B69" w:rsidRDefault="00B33B69" w14:paraId="2BFA453B" w14:textId="77777777">
      <w:pPr>
        <w:numPr>
          <w:ilvl w:val="0"/>
          <w:numId w:val="1"/>
        </w:numPr>
      </w:pPr>
      <w:r w:rsidRPr="00481CEB">
        <w:t>Population in Non-Private Dwellings</w:t>
      </w:r>
    </w:p>
    <w:p w:rsidRPr="00481CEB" w:rsidR="00B33B69" w:rsidP="00B33B69" w:rsidRDefault="00B33B69" w14:paraId="1B724662" w14:textId="1CA4358C">
      <w:r w:rsidRPr="00481CEB">
        <w:t>The projections in this release,</w:t>
      </w:r>
      <w:r w:rsidR="00892AD7">
        <w:t xml:space="preserve"> </w:t>
      </w:r>
      <w:ins w:author="Sisi Yang" w:date="2024-12-02T14:39:00Z" w:id="20">
        <w:r w:rsidRPr="00481CEB" w:rsidR="00892AD7">
          <w:t>TZP2</w:t>
        </w:r>
        <w:r w:rsidR="00892AD7">
          <w:t>4</w:t>
        </w:r>
      </w:ins>
      <w:del w:author="Sisi Yang" w:date="2024-12-02T14:39:00Z" w:id="21">
        <w:r w:rsidDel="00892AD7" w:rsidR="00892AD7">
          <w:delText>TZP22</w:delText>
        </w:r>
      </w:del>
      <w:r w:rsidRPr="00481CEB">
        <w:t xml:space="preserve">, are presented annually </w:t>
      </w:r>
      <w:ins w:author="Natasha Singerova" w:date="2024-11-27T16:06:00Z" w:id="22">
        <w:r w:rsidR="008A7541">
          <w:t xml:space="preserve">from </w:t>
        </w:r>
      </w:ins>
      <w:ins w:author="Sisi Yang" w:date="2024-12-02T14:39:00Z" w:id="23">
        <w:r w:rsidRPr="00481CEB" w:rsidR="00892AD7">
          <w:t>20</w:t>
        </w:r>
        <w:r w:rsidR="00892AD7">
          <w:t>21</w:t>
        </w:r>
        <w:r w:rsidRPr="00481CEB" w:rsidR="00892AD7">
          <w:t xml:space="preserve"> to 20</w:t>
        </w:r>
        <w:r w:rsidR="00892AD7">
          <w:t>31</w:t>
        </w:r>
      </w:ins>
      <w:ins w:author="Sheruni De alwis" w:date="2024-12-12T10:45:00Z" w:id="24">
        <w:r w:rsidR="00F97074">
          <w:t xml:space="preserve"> </w:t>
        </w:r>
      </w:ins>
      <w:del w:author="Sisi Yang" w:date="2024-12-02T14:39:00Z" w:id="25">
        <w:r w:rsidDel="00892AD7" w:rsidR="00892AD7">
          <w:delText xml:space="preserve">2016 to 2026 </w:delText>
        </w:r>
      </w:del>
      <w:r w:rsidRPr="00481CEB">
        <w:t xml:space="preserve">and </w:t>
      </w:r>
      <w:ins w:author="Sisi Yang" w:date="2024-12-02T14:44:00Z" w:id="26">
        <w:r w:rsidR="00586BFE">
          <w:t>5</w:t>
        </w:r>
      </w:ins>
      <w:del w:author="Sisi Yang" w:date="2024-12-02T14:44:00Z" w:id="27">
        <w:r w:rsidRPr="00481CEB" w:rsidDel="00586BFE">
          <w:delText>five</w:delText>
        </w:r>
      </w:del>
      <w:r w:rsidRPr="00481CEB">
        <w:t xml:space="preserve">-yearly from </w:t>
      </w:r>
      <w:ins w:author="Sisi Yang" w:date="2024-12-02T14:45:00Z" w:id="28">
        <w:r w:rsidRPr="00481CEB" w:rsidR="00586BFE">
          <w:t>20</w:t>
        </w:r>
        <w:r w:rsidR="00586BFE">
          <w:t>31</w:t>
        </w:r>
        <w:r w:rsidRPr="00481CEB" w:rsidR="00586BFE">
          <w:t xml:space="preserve"> to </w:t>
        </w:r>
        <w:proofErr w:type="gramStart"/>
        <w:r w:rsidRPr="00481CEB" w:rsidR="00586BFE">
          <w:t>2066, and</w:t>
        </w:r>
        <w:proofErr w:type="gramEnd"/>
        <w:r w:rsidRPr="00481CEB" w:rsidR="00586BFE">
          <w:t xml:space="preserve"> are in TZ</w:t>
        </w:r>
        <w:r w:rsidR="00586BFE">
          <w:t>21</w:t>
        </w:r>
        <w:r w:rsidRPr="00481CEB" w:rsidR="00586BFE">
          <w:t xml:space="preserve"> geography</w:t>
        </w:r>
      </w:ins>
      <w:ins w:author="Sisi Yang" w:date="2024-12-02T14:46:00Z" w:id="29">
        <w:r w:rsidR="00586BFE">
          <w:t>.</w:t>
        </w:r>
      </w:ins>
      <w:del w:author="Sisi Yang" w:date="2024-12-02T14:45:00Z" w:id="30">
        <w:r w:rsidRPr="00586BFE" w:rsidDel="00586BFE" w:rsidR="00586BFE">
          <w:delText>2026 to 2066, and are in TZ16 geography.</w:delText>
        </w:r>
        <w:r w:rsidDel="00586BFE" w:rsidR="00586BFE">
          <w:delText xml:space="preserve"> </w:delText>
        </w:r>
      </w:del>
    </w:p>
    <w:p w:rsidR="00B33B69" w:rsidP="00B33B69" w:rsidRDefault="00586BFE" w14:paraId="2FCF4C8B" w14:textId="43D71636">
      <w:pPr>
        <w:rPr>
          <w:ins w:author="Natasha Singerova" w:date="2024-12-11T16:19:00Z" w:id="31"/>
          <w:rFonts w:cstheme="minorHAnsi"/>
          <w:color w:val="6D6E71"/>
          <w:shd w:val="clear" w:color="auto" w:fill="FFFFFF"/>
        </w:rPr>
      </w:pPr>
      <w:del w:author="Natasha Singerova" w:date="2024-12-11T16:10:00Z" w:id="32">
        <w:r w:rsidRPr="00586BFE" w:rsidDel="00656532">
          <w:delText>Please note, TZP22 is based on best available data as at early to mid 2022. It includes the impacts from the Covid-19 pandemic and does not include results from the ABS 2021 Census as the relevant data had not been released at the time of TZP22 production.</w:delText>
        </w:r>
        <w:r w:rsidDel="00656532">
          <w:rPr>
            <w:rFonts w:ascii="Arial" w:hAnsi="Arial" w:cs="Arial"/>
            <w:color w:val="6D6E71"/>
            <w:shd w:val="clear" w:color="auto" w:fill="FFFFFF"/>
          </w:rPr>
          <w:delText xml:space="preserve"> </w:delText>
        </w:r>
      </w:del>
      <w:ins w:author="Sisi Yang" w:date="2024-12-02T14:47:00Z" w:id="33">
        <w:r w:rsidRPr="001377E9">
          <w:rPr>
            <w:rFonts w:cstheme="minorHAnsi"/>
            <w:color w:val="6D6E71"/>
            <w:shd w:val="clear" w:color="auto" w:fill="FFFFFF"/>
          </w:rPr>
          <w:t xml:space="preserve">Please note, TZP24 is based on best available data as at early </w:t>
        </w:r>
        <w:del w:author="Sheruni De alwis" w:date="2024-12-17T09:45:00Z" w:id="34">
          <w:r w:rsidRPr="001377E9" w:rsidDel="00863933">
            <w:rPr>
              <w:rFonts w:cstheme="minorHAnsi"/>
              <w:color w:val="6D6E71"/>
              <w:shd w:val="clear" w:color="auto" w:fill="FFFFFF"/>
            </w:rPr>
            <w:delText>to mid-</w:delText>
          </w:r>
        </w:del>
        <w:r w:rsidRPr="001377E9">
          <w:rPr>
            <w:rFonts w:cstheme="minorHAnsi"/>
            <w:color w:val="6D6E71"/>
            <w:shd w:val="clear" w:color="auto" w:fill="FFFFFF"/>
          </w:rPr>
          <w:t>20</w:t>
        </w:r>
      </w:ins>
      <w:bookmarkStart w:name="_Hlk177390526" w:id="35"/>
      <w:ins w:author="Sisi Yang" w:date="2024-12-02T14:48:00Z" w:id="36">
        <w:r w:rsidRPr="001377E9">
          <w:rPr>
            <w:rFonts w:cstheme="minorHAnsi"/>
            <w:color w:val="6D6E71"/>
            <w:shd w:val="clear" w:color="auto" w:fill="FFFFFF"/>
          </w:rPr>
          <w:t xml:space="preserve">24, </w:t>
        </w:r>
      </w:ins>
      <w:ins w:author="Sheruni De alwis" w:date="2024-12-12T10:45:00Z" w:id="37">
        <w:r w:rsidR="00F97074">
          <w:rPr>
            <w:rFonts w:cstheme="minorHAnsi"/>
            <w:color w:val="6D6E71"/>
            <w:shd w:val="clear" w:color="auto" w:fill="FFFFFF"/>
          </w:rPr>
          <w:t xml:space="preserve">and </w:t>
        </w:r>
      </w:ins>
      <w:ins w:author="Sisi Yang" w:date="2024-12-02T14:47:00Z" w:id="38">
        <w:r w:rsidRPr="001377E9">
          <w:rPr>
            <w:rFonts w:cstheme="minorHAnsi"/>
            <w:color w:val="6D6E71"/>
            <w:shd w:val="clear" w:color="auto" w:fill="FFFFFF"/>
          </w:rPr>
          <w:t>the projections incorporate results of the National Census conducted by the ABS in August 2021.</w:t>
        </w:r>
      </w:ins>
      <w:bookmarkEnd w:id="35"/>
    </w:p>
    <w:p w:rsidRPr="00481CEB" w:rsidR="00B33B69" w:rsidP="00B33B69" w:rsidRDefault="00B33B69" w14:paraId="5C95AFD6" w14:textId="37BF0078">
      <w:r w:rsidRPr="00481CEB">
        <w:rPr>
          <w:b/>
          <w:bCs/>
        </w:rPr>
        <w:t>Key Data Inputs used in</w:t>
      </w:r>
      <w:ins w:author="Sheruni De alwis" w:date="2024-12-12T10:46:00Z" w:id="39">
        <w:r w:rsidR="00F97074">
          <w:rPr>
            <w:b/>
            <w:bCs/>
          </w:rPr>
          <w:t xml:space="preserve"> </w:t>
        </w:r>
      </w:ins>
      <w:del w:author="Sisi Yang" w:date="2024-12-02T14:51:00Z" w:id="40">
        <w:r w:rsidRPr="00481CEB" w:rsidDel="00586BFE">
          <w:rPr>
            <w:b/>
            <w:bCs/>
          </w:rPr>
          <w:delText xml:space="preserve"> </w:delText>
        </w:r>
      </w:del>
      <w:ins w:author="Sisi Yang" w:date="2024-12-02T14:51:00Z" w:id="41">
        <w:r w:rsidRPr="00481CEB" w:rsidR="00586BFE">
          <w:rPr>
            <w:b/>
            <w:bCs/>
          </w:rPr>
          <w:t>TZP2</w:t>
        </w:r>
        <w:r w:rsidR="00586BFE">
          <w:rPr>
            <w:b/>
            <w:bCs/>
          </w:rPr>
          <w:t>4</w:t>
        </w:r>
      </w:ins>
      <w:del w:author="Sisi Yang" w:date="2024-12-02T14:51:00Z" w:id="42">
        <w:r w:rsidDel="00586BFE" w:rsidR="00586BFE">
          <w:rPr>
            <w:b/>
            <w:bCs/>
          </w:rPr>
          <w:delText>TZP22</w:delText>
        </w:r>
      </w:del>
      <w:r w:rsidRPr="00481CEB">
        <w:rPr>
          <w:b/>
          <w:bCs/>
        </w:rPr>
        <w:t>:</w:t>
      </w:r>
    </w:p>
    <w:p w:rsidRPr="00481CEB" w:rsidR="00586BFE" w:rsidP="00586BFE" w:rsidRDefault="00586BFE" w14:paraId="7E2A13A9" w14:textId="773B2247">
      <w:pPr>
        <w:numPr>
          <w:ilvl w:val="0"/>
          <w:numId w:val="7"/>
        </w:numPr>
        <w:rPr>
          <w:ins w:author="Sisi Yang" w:date="2024-12-02T14:52:00Z" w:id="43"/>
        </w:rPr>
      </w:pPr>
      <w:ins w:author="Sisi Yang" w:date="2024-12-02T14:54:00Z" w:id="44">
        <w:r>
          <w:fldChar w:fldCharType="begin"/>
        </w:r>
        <w:r>
          <w:instrText>HYPERLINK "https://www.planning.nsw.gov.au/data-and-insights/population-projections"</w:instrText>
        </w:r>
        <w:r>
          <w:fldChar w:fldCharType="separate"/>
        </w:r>
        <w:r w:rsidRPr="00586BFE">
          <w:rPr>
            <w:rStyle w:val="Hyperlink"/>
          </w:rPr>
          <w:t>2024 NSW Population Projections</w:t>
        </w:r>
        <w:r>
          <w:fldChar w:fldCharType="end"/>
        </w:r>
      </w:ins>
      <w:ins w:author="Sisi Yang" w:date="2024-12-02T14:52:00Z" w:id="45">
        <w:r>
          <w:t xml:space="preserve"> </w:t>
        </w:r>
        <w:r w:rsidRPr="00481CEB">
          <w:t xml:space="preserve">– NSW Department of Planning, </w:t>
        </w:r>
        <w:r>
          <w:t>Housing</w:t>
        </w:r>
        <w:r w:rsidRPr="00481CEB">
          <w:t xml:space="preserve"> &amp;</w:t>
        </w:r>
        <w:del w:author="Natasha Singerova" w:date="2024-11-26T13:44:00Z" w:id="46">
          <w:r w:rsidRPr="00481CEB" w:rsidDel="00F20457">
            <w:delText xml:space="preserve"> </w:delText>
          </w:r>
        </w:del>
        <w:r>
          <w:t xml:space="preserve"> Infrastructure</w:t>
        </w:r>
      </w:ins>
    </w:p>
    <w:p w:rsidRPr="00586BFE" w:rsidR="00586BFE" w:rsidDel="00586BFE" w:rsidP="00586BFE" w:rsidRDefault="00586BFE" w14:paraId="38DA7F0A" w14:textId="588C7C40">
      <w:pPr>
        <w:pStyle w:val="ListParagraph"/>
        <w:numPr>
          <w:ilvl w:val="0"/>
          <w:numId w:val="7"/>
        </w:numPr>
        <w:rPr>
          <w:del w:author="Sisi Yang" w:date="2024-12-02T14:52:00Z" w:id="47"/>
        </w:rPr>
      </w:pPr>
      <w:del w:author="Sisi Yang" w:date="2024-12-02T14:52:00Z" w:id="48">
        <w:r w:rsidRPr="00586BFE" w:rsidDel="00586BFE">
          <w:delText>2022 NSW Population projections data – NSW Department of Planning, Industry &amp; Environment</w:delText>
        </w:r>
      </w:del>
    </w:p>
    <w:p w:rsidRPr="00D81E97" w:rsidR="00B33B69" w:rsidDel="00F20457" w:rsidP="00B33B69" w:rsidRDefault="00C54AED" w14:paraId="6B437DF6" w14:textId="0832A3E7">
      <w:pPr>
        <w:numPr>
          <w:ilvl w:val="0"/>
          <w:numId w:val="2"/>
        </w:numPr>
        <w:rPr>
          <w:del w:author="Natasha Singerova" w:date="2024-11-26T13:40:00Z" w:id="49"/>
          <w:highlight w:val="cyan"/>
        </w:rPr>
      </w:pPr>
      <w:del w:author="Natasha Singerova" w:date="2024-11-26T13:40:00Z" w:id="50">
        <w:r w:rsidDel="00F20457">
          <w:fldChar w:fldCharType="begin"/>
        </w:r>
        <w:r w:rsidDel="00F20457">
          <w:delInstrText>HYPERLINK "https://www.planning.nsw.gov.au/Research-and-Demography/Population-projections"</w:delInstrText>
        </w:r>
        <w:r w:rsidDel="00F20457">
          <w:fldChar w:fldCharType="separate"/>
        </w:r>
        <w:r w:rsidRPr="00D81E97" w:rsidDel="00F20457" w:rsidR="00B33B69">
          <w:rPr>
            <w:rStyle w:val="Hyperlink"/>
            <w:highlight w:val="cyan"/>
          </w:rPr>
          <w:delText>2022 NSW Household and Dwelling projections data</w:delText>
        </w:r>
        <w:r w:rsidDel="00F20457">
          <w:rPr>
            <w:rStyle w:val="Hyperlink"/>
            <w:highlight w:val="cyan"/>
          </w:rPr>
          <w:fldChar w:fldCharType="end"/>
        </w:r>
        <w:r w:rsidRPr="00D81E97" w:rsidDel="00F20457" w:rsidR="00B33B69">
          <w:rPr>
            <w:highlight w:val="cyan"/>
          </w:rPr>
          <w:delText xml:space="preserve"> – NSW Department of Planning, </w:delText>
        </w:r>
        <w:r w:rsidRPr="00D81E97" w:rsidDel="00F20457" w:rsidR="00E22980">
          <w:rPr>
            <w:highlight w:val="cyan"/>
          </w:rPr>
          <w:delText>Housing and Infrastructure</w:delText>
        </w:r>
      </w:del>
    </w:p>
    <w:p w:rsidR="00B33B69" w:rsidP="00B33B69" w:rsidRDefault="00586BFE" w14:paraId="1744333E" w14:textId="731145A9">
      <w:pPr>
        <w:numPr>
          <w:ilvl w:val="0"/>
          <w:numId w:val="2"/>
        </w:numPr>
      </w:pPr>
      <w:del w:author="Sisi Yang" w:date="2024-12-02T14:54:00Z" w:id="51">
        <w:r w:rsidRPr="00586BFE" w:rsidDel="00586BFE">
          <w:rPr>
            <w:rFonts w:cstheme="minorHAnsi"/>
          </w:rPr>
          <w:fldChar w:fldCharType="begin"/>
        </w:r>
        <w:r w:rsidRPr="00586BFE" w:rsidDel="00586BFE">
          <w:rPr>
            <w:rFonts w:cstheme="minorHAnsi"/>
          </w:rPr>
          <w:delInstrText>HYPERLINK "https://www.abs.gov.au/"</w:delInstrText>
        </w:r>
        <w:r w:rsidRPr="00586BFE" w:rsidDel="00586BFE">
          <w:rPr>
            <w:rFonts w:cstheme="minorHAnsi"/>
          </w:rPr>
        </w:r>
        <w:r w:rsidRPr="00586BFE" w:rsidDel="00586BFE">
          <w:rPr>
            <w:rFonts w:cstheme="minorHAnsi"/>
          </w:rPr>
          <w:fldChar w:fldCharType="separate"/>
        </w:r>
        <w:r w:rsidRPr="00586BFE" w:rsidDel="00586BFE">
          <w:rPr>
            <w:rStyle w:val="Hyperlink"/>
            <w:rFonts w:cstheme="minorHAnsi"/>
            <w:color w:val="1A5668"/>
            <w:shd w:val="clear" w:color="auto" w:fill="FFFFFF"/>
          </w:rPr>
          <w:delText>2016 Census data</w:delText>
        </w:r>
        <w:r w:rsidRPr="00586BFE" w:rsidDel="00586BFE">
          <w:rPr>
            <w:rFonts w:cstheme="minorHAnsi"/>
          </w:rPr>
          <w:fldChar w:fldCharType="end"/>
        </w:r>
        <w:r w:rsidDel="00586BFE">
          <w:delText xml:space="preserve"> </w:delText>
        </w:r>
      </w:del>
      <w:hyperlink w:history="1" r:id="rId8">
        <w:r w:rsidRPr="00481CEB" w:rsidR="00B33B69">
          <w:rPr>
            <w:rStyle w:val="Hyperlink"/>
          </w:rPr>
          <w:t>20</w:t>
        </w:r>
        <w:r w:rsidR="00E22980">
          <w:rPr>
            <w:rStyle w:val="Hyperlink"/>
          </w:rPr>
          <w:t>21</w:t>
        </w:r>
        <w:r w:rsidRPr="00481CEB" w:rsidR="00B33B69">
          <w:rPr>
            <w:rStyle w:val="Hyperlink"/>
          </w:rPr>
          <w:t xml:space="preserve"> Census data</w:t>
        </w:r>
      </w:hyperlink>
      <w:r w:rsidRPr="00481CEB" w:rsidR="00B33B69">
        <w:t xml:space="preserve"> - Australian Bureau of </w:t>
      </w:r>
      <w:r w:rsidRPr="008F76A4" w:rsidR="00B33B69">
        <w:t>Statistics (</w:t>
      </w:r>
      <w:r w:rsidRPr="008F76A4" w:rsidR="00B33B69">
        <w:rPr>
          <w:rPrChange w:author="Natasha Singerova" w:date="2024-11-27T16:08:00Z" w:id="52">
            <w:rPr>
              <w:highlight w:val="yellow"/>
            </w:rPr>
          </w:rPrChange>
        </w:rPr>
        <w:t xml:space="preserve">including dwellings by occupancy, total dwellings by Mesh Block, </w:t>
      </w:r>
      <w:del w:author="Sheruni De alwis" w:date="2024-12-12T10:46:00Z" w:id="53">
        <w:r w:rsidRPr="008F76A4" w:rsidDel="00F97074" w:rsidR="00B33B69">
          <w:rPr>
            <w:rPrChange w:author="Natasha Singerova" w:date="2024-11-27T16:08:00Z" w:id="54">
              <w:rPr>
                <w:highlight w:val="yellow"/>
              </w:rPr>
            </w:rPrChange>
          </w:rPr>
          <w:delText xml:space="preserve">historical </w:delText>
        </w:r>
      </w:del>
      <w:r w:rsidRPr="008F76A4" w:rsidR="00B33B69">
        <w:rPr>
          <w:rPrChange w:author="Natasha Singerova" w:date="2024-11-27T16:08:00Z" w:id="55">
            <w:rPr>
              <w:highlight w:val="yellow"/>
            </w:rPr>
          </w:rPrChange>
        </w:rPr>
        <w:t>household sizes, private dwellings by occupancy, population age and gender, persons by place of usual residence</w:t>
      </w:r>
      <w:r w:rsidRPr="008F76A4" w:rsidR="00B33B69">
        <w:t>)</w:t>
      </w:r>
    </w:p>
    <w:p w:rsidRPr="008F76A4" w:rsidR="001377E9" w:rsidDel="001377E9" w:rsidP="00B33B69" w:rsidRDefault="001377E9" w14:paraId="0AD9CB2B" w14:textId="6928DE59">
      <w:pPr>
        <w:numPr>
          <w:ilvl w:val="0"/>
          <w:numId w:val="2"/>
        </w:numPr>
        <w:rPr>
          <w:del w:author="Sisi Yang" w:date="2024-12-02T14:56:00Z" w:id="56"/>
        </w:rPr>
      </w:pPr>
      <w:del w:author="Sisi Yang" w:date="2024-12-02T14:56:00Z" w:id="57">
        <w:r w:rsidRPr="001377E9" w:rsidDel="001377E9">
          <w:delText>The 2022 NSW Population, Household and Dwelling projections do not include 2021 Census data as the relevant data has not been released at the time of TZP22 production.</w:delText>
        </w:r>
      </w:del>
    </w:p>
    <w:p w:rsidRPr="00481CEB" w:rsidR="00BA325F" w:rsidP="00BA325F" w:rsidRDefault="00BA325F" w14:paraId="74C51D16" w14:textId="1C7D76B1">
      <w:r w:rsidRPr="00481CEB">
        <w:t xml:space="preserve">For a summary of the </w:t>
      </w:r>
      <w:ins w:author="Sisi Yang" w:date="2024-12-02T15:00:00Z" w:id="58">
        <w:r w:rsidR="001377E9">
          <w:t>TZP24</w:t>
        </w:r>
      </w:ins>
      <w:ins w:author="Sheruni De alwis" w:date="2024-12-12T10:46:00Z" w:id="59">
        <w:r w:rsidR="00F97074">
          <w:t xml:space="preserve"> </w:t>
        </w:r>
      </w:ins>
      <w:del w:author="Sisi Yang" w:date="2024-12-02T15:00:00Z" w:id="60">
        <w:r w:rsidDel="001377E9" w:rsidR="001377E9">
          <w:delText xml:space="preserve">TZP22 </w:delText>
        </w:r>
      </w:del>
      <w:del w:author="Sheruni De alwis" w:date="2024-12-12T10:46:00Z" w:id="61">
        <w:r w:rsidRPr="00481CEB" w:rsidDel="00F97074">
          <w:delText>P</w:delText>
        </w:r>
      </w:del>
      <w:ins w:author="Sheruni De alwis" w:date="2024-12-12T10:46:00Z" w:id="62">
        <w:r w:rsidR="00F97074">
          <w:t>p</w:t>
        </w:r>
      </w:ins>
      <w:r w:rsidRPr="00481CEB">
        <w:t>rojection</w:t>
      </w:r>
      <w:del w:author="Sheruni De alwis" w:date="2024-12-12T10:47:00Z" w:id="63">
        <w:r w:rsidRPr="00481CEB" w:rsidDel="00F97074">
          <w:delText>s</w:delText>
        </w:r>
      </w:del>
      <w:r w:rsidRPr="00481CEB">
        <w:t xml:space="preserve"> method please refer to the </w:t>
      </w:r>
      <w:ins w:author="Sisi Yang" w:date="2024-12-02T15:01:00Z" w:id="64">
        <w:r w:rsidRPr="00DC124B" w:rsidR="001377E9">
          <w:rPr>
            <w:b/>
            <w:bCs/>
            <w:rPrChange w:author="Natasha Singerova" w:date="2024-11-26T13:54:00Z" w:id="65">
              <w:rPr/>
            </w:rPrChange>
          </w:rPr>
          <w:t>TZP24 Factsheet</w:t>
        </w:r>
        <w:r w:rsidR="001377E9">
          <w:t xml:space="preserve"> (</w:t>
        </w:r>
        <w:r w:rsidRPr="00E22980" w:rsidR="001377E9">
          <w:rPr>
            <w:highlight w:val="yellow"/>
          </w:rPr>
          <w:t>put link here</w:t>
        </w:r>
        <w:r w:rsidR="001377E9">
          <w:t>)</w:t>
        </w:r>
        <w:r w:rsidRPr="001377E9" w:rsidDel="001377E9" w:rsidR="001377E9">
          <w:rPr>
            <w:rFonts w:cstheme="minorHAnsi"/>
          </w:rPr>
          <w:t xml:space="preserve"> </w:t>
        </w:r>
      </w:ins>
      <w:del w:author="Sisi Yang" w:date="2024-12-02T15:01:00Z" w:id="66">
        <w:r w:rsidRPr="001377E9" w:rsidDel="001377E9" w:rsidR="001377E9">
          <w:rPr>
            <w:rFonts w:cstheme="minorHAnsi"/>
          </w:rPr>
          <w:fldChar w:fldCharType="begin"/>
        </w:r>
        <w:r w:rsidRPr="001377E9" w:rsidDel="001377E9" w:rsidR="001377E9">
          <w:rPr>
            <w:rFonts w:cstheme="minorHAnsi"/>
          </w:rPr>
          <w:delInstrText>HYPERLINK "https://opendata.transport.nsw.gov.au/dataset/population-projections/resource/cadd7bb9-da0f-4409-80ea-db0eb4603b8e"</w:delInstrText>
        </w:r>
        <w:r w:rsidRPr="001377E9" w:rsidDel="001377E9" w:rsidR="001377E9">
          <w:rPr>
            <w:rFonts w:cstheme="minorHAnsi"/>
          </w:rPr>
        </w:r>
        <w:r w:rsidRPr="001377E9" w:rsidDel="001377E9" w:rsidR="001377E9">
          <w:rPr>
            <w:rFonts w:cstheme="minorHAnsi"/>
          </w:rPr>
          <w:fldChar w:fldCharType="separate"/>
        </w:r>
        <w:r w:rsidRPr="001377E9" w:rsidDel="001377E9" w:rsidR="001377E9">
          <w:rPr>
            <w:rStyle w:val="Hyperlink"/>
            <w:rFonts w:cstheme="minorHAnsi"/>
            <w:color w:val="1A5668"/>
            <w:shd w:val="clear" w:color="auto" w:fill="FFFFFF"/>
          </w:rPr>
          <w:delText>TZP22 Factsheet</w:delText>
        </w:r>
        <w:r w:rsidRPr="001377E9" w:rsidDel="001377E9" w:rsidR="001377E9">
          <w:rPr>
            <w:rFonts w:cstheme="minorHAnsi"/>
          </w:rPr>
          <w:fldChar w:fldCharType="end"/>
        </w:r>
      </w:del>
    </w:p>
    <w:p w:rsidRPr="00481CEB" w:rsidR="00BA325F" w:rsidP="00BA325F" w:rsidRDefault="00BA325F" w14:paraId="48F9DD96" w14:textId="367F0B2E">
      <w:r w:rsidRPr="00481CEB">
        <w:t>For more detail on the projection process please refer to the </w:t>
      </w:r>
      <w:ins w:author="Sisi Yang" w:date="2024-12-02T15:02:00Z" w:id="67">
        <w:r w:rsidRPr="00DC124B" w:rsidR="001377E9">
          <w:rPr>
            <w:b/>
            <w:bCs/>
            <w:rPrChange w:author="Natasha Singerova" w:date="2024-11-26T13:55:00Z" w:id="68">
              <w:rPr/>
            </w:rPrChange>
          </w:rPr>
          <w:t>TZP24 Technical Guide</w:t>
        </w:r>
        <w:r w:rsidR="001377E9">
          <w:t xml:space="preserve"> </w:t>
        </w:r>
        <w:r w:rsidRPr="006F5BA1" w:rsidR="001377E9">
          <w:t>(</w:t>
        </w:r>
        <w:r w:rsidRPr="006F5BA1" w:rsidR="001377E9">
          <w:rPr>
            <w:highlight w:val="yellow"/>
          </w:rPr>
          <w:t>put link here</w:t>
        </w:r>
        <w:r w:rsidRPr="006F5BA1" w:rsidR="001377E9">
          <w:t>)</w:t>
        </w:r>
        <w:r w:rsidR="001377E9">
          <w:t xml:space="preserve"> </w:t>
        </w:r>
      </w:ins>
      <w:del w:author="Sisi Yang" w:date="2024-12-02T15:03:00Z" w:id="69">
        <w:r w:rsidRPr="001377E9" w:rsidDel="001377E9" w:rsidR="001377E9">
          <w:delText>TZP22 Technical Guide</w:delText>
        </w:r>
      </w:del>
    </w:p>
    <w:p w:rsidRPr="00481CEB" w:rsidR="00BA325F" w:rsidP="00BA325F" w:rsidRDefault="00BA325F" w14:paraId="34B6A26D" w14:textId="3FE41CB8">
      <w:r w:rsidRPr="00481CEB">
        <w:lastRenderedPageBreak/>
        <w:t>Additional land use information for </w:t>
      </w:r>
      <w:r w:rsidRPr="00656532">
        <w:rPr>
          <w:b/>
          <w:bCs/>
          <w:rPrChange w:author="Natasha Singerova" w:date="2024-12-11T16:13:00Z" w:id="70">
            <w:rPr/>
          </w:rPrChange>
        </w:rPr>
        <w:t>workforce</w:t>
      </w:r>
      <w:r w:rsidRPr="00481CEB">
        <w:t> and </w:t>
      </w:r>
      <w:r w:rsidRPr="00656532">
        <w:rPr>
          <w:b/>
          <w:bCs/>
          <w:rPrChange w:author="Natasha Singerova" w:date="2024-12-11T16:13:00Z" w:id="71">
            <w:rPr/>
          </w:rPrChange>
        </w:rPr>
        <w:t>employment</w:t>
      </w:r>
      <w:r w:rsidRPr="00481CEB">
        <w:t> as well as </w:t>
      </w:r>
      <w:r w:rsidRPr="00DC124B">
        <w:rPr>
          <w:b/>
          <w:bCs/>
          <w:rPrChange w:author="Natasha Singerova" w:date="2024-11-26T13:55:00Z" w:id="72">
            <w:rPr/>
          </w:rPrChange>
        </w:rPr>
        <w:t>Travel Zone</w:t>
      </w:r>
      <w:ins w:author="Sisi Yang" w:date="2024-11-26T15:39:00Z" w:id="73">
        <w:r w:rsidR="00E56C80">
          <w:rPr>
            <w:b/>
            <w:bCs/>
          </w:rPr>
          <w:t xml:space="preserve"> 2021</w:t>
        </w:r>
      </w:ins>
      <w:r w:rsidRPr="00DC124B">
        <w:rPr>
          <w:b/>
          <w:bCs/>
          <w:rPrChange w:author="Natasha Singerova" w:date="2024-11-26T13:55:00Z" w:id="74">
            <w:rPr/>
          </w:rPrChange>
        </w:rPr>
        <w:t xml:space="preserve"> boundaries</w:t>
      </w:r>
      <w:r w:rsidRPr="00481CEB">
        <w:t> </w:t>
      </w:r>
      <w:r w:rsidRPr="006F5BA1" w:rsidR="005178F8">
        <w:t>(</w:t>
      </w:r>
      <w:ins w:author="Sisi Yang" w:date="2024-11-26T15:39:00Z" w:id="75">
        <w:r w:rsidR="00E56C80">
          <w:t xml:space="preserve">TZ21, </w:t>
        </w:r>
      </w:ins>
      <w:r w:rsidRPr="006F5BA1" w:rsidR="005178F8">
        <w:rPr>
          <w:highlight w:val="yellow"/>
        </w:rPr>
        <w:t>put link here</w:t>
      </w:r>
      <w:r w:rsidRPr="006F5BA1" w:rsidR="005178F8">
        <w:t>)</w:t>
      </w:r>
      <w:r w:rsidR="005178F8">
        <w:t xml:space="preserve"> </w:t>
      </w:r>
      <w:r w:rsidRPr="00481CEB">
        <w:t>and concordance files are also available for download on the Open Data Hub.</w:t>
      </w:r>
    </w:p>
    <w:p w:rsidRPr="00481CEB" w:rsidR="00BA325F" w:rsidP="00BA325F" w:rsidRDefault="00BA325F" w14:paraId="5D820EC1" w14:textId="6947E64E">
      <w:r w:rsidRPr="008F76A4">
        <w:rPr>
          <w:rPrChange w:author="Natasha Singerova" w:date="2024-11-27T16:08:00Z" w:id="76">
            <w:rPr>
              <w:highlight w:val="yellow"/>
            </w:rPr>
          </w:rPrChange>
        </w:rPr>
        <w:t>A visualisation of the population projections is available on the Transport for NSW Website under</w:t>
      </w:r>
      <w:r w:rsidRPr="00BB7DD6" w:rsidR="00BB7DD6">
        <w:t> </w:t>
      </w:r>
      <w:del w:author="Sisi Yang" w:date="2024-12-02T15:48:00Z" w:id="77">
        <w:r w:rsidRPr="00BB7DD6" w:rsidDel="00BB7DD6" w:rsidR="00BB7DD6">
          <w:fldChar w:fldCharType="begin"/>
        </w:r>
        <w:r w:rsidRPr="00BB7DD6" w:rsidDel="00BB7DD6" w:rsidR="00BB7DD6">
          <w:delInstrText>HYPERLINK "https://www.transport.nsw.gov.au/data-and-research/reference-information/travel-zone-explorer-visualisation"</w:delInstrText>
        </w:r>
        <w:r w:rsidRPr="00BB7DD6" w:rsidDel="00BB7DD6" w:rsidR="00BB7DD6">
          <w:fldChar w:fldCharType="separate"/>
        </w:r>
        <w:r w:rsidRPr="00BB7DD6" w:rsidDel="00BB7DD6" w:rsidR="00BB7DD6">
          <w:rPr>
            <w:rStyle w:val="Hyperlink"/>
          </w:rPr>
          <w:delText>Reference Information</w:delText>
        </w:r>
        <w:r w:rsidRPr="00BB7DD6" w:rsidDel="00BB7DD6" w:rsidR="00BB7DD6">
          <w:fldChar w:fldCharType="end"/>
        </w:r>
      </w:del>
      <w:r w:rsidR="00BB7DD6">
        <w:t xml:space="preserve"> </w:t>
      </w:r>
      <w:ins w:author="Natasha Singerova" w:date="2024-11-26T13:49:00Z" w:id="78">
        <w:r w:rsidRPr="008F76A4" w:rsidR="00DC124B">
          <w:rPr>
            <w:b/>
            <w:bCs/>
            <w:rPrChange w:author="Natasha Singerova" w:date="2024-11-27T16:08:00Z" w:id="79">
              <w:rPr>
                <w:highlight w:val="yellow"/>
              </w:rPr>
            </w:rPrChange>
          </w:rPr>
          <w:t>Data and research/</w:t>
        </w:r>
      </w:ins>
      <w:del w:author="Natasha Singerova" w:date="2024-11-26T13:50:00Z" w:id="80">
        <w:r w:rsidRPr="008F76A4" w:rsidDel="00DC124B">
          <w:rPr>
            <w:b/>
            <w:bCs/>
            <w:rPrChange w:author="Natasha Singerova" w:date="2024-11-27T16:08:00Z" w:id="81">
              <w:rPr>
                <w:highlight w:val="yellow"/>
              </w:rPr>
            </w:rPrChange>
          </w:rPr>
          <w:delText> </w:delText>
        </w:r>
      </w:del>
      <w:ins w:author="Sisi Yang" w:date="2024-12-02T15:48:00Z" w:id="82">
        <w:r w:rsidRPr="004F6CC0" w:rsidR="00BB7DD6">
          <w:rPr>
            <w:b/>
            <w:bCs/>
          </w:rPr>
          <w:t>Reference Information</w:t>
        </w:r>
      </w:ins>
      <w:ins w:author="Natasha Singerova" w:date="2024-11-26T15:13:00Z" w:id="83">
        <w:r w:rsidR="008701E0">
          <w:rPr>
            <w:b/>
            <w:bCs/>
          </w:rPr>
          <w:t xml:space="preserve"> </w:t>
        </w:r>
        <w:r w:rsidRPr="009221A4" w:rsidR="008701E0">
          <w:rPr>
            <w:highlight w:val="yellow"/>
          </w:rPr>
          <w:t>(put link here)</w:t>
        </w:r>
        <w:r w:rsidRPr="009221A4" w:rsidR="008701E0">
          <w:t>.</w:t>
        </w:r>
      </w:ins>
      <w:del w:author="Natasha Singerova" w:date="2024-11-26T15:13:00Z" w:id="84">
        <w:r w:rsidRPr="00481CEB" w:rsidDel="008701E0">
          <w:delText>.</w:delText>
        </w:r>
      </w:del>
    </w:p>
    <w:p w:rsidRPr="00481CEB" w:rsidR="000907AD" w:rsidP="000907AD" w:rsidRDefault="000907AD" w14:paraId="3ADE89E0" w14:textId="77777777">
      <w:r w:rsidRPr="00481CEB">
        <w:rPr>
          <w:b/>
          <w:bCs/>
        </w:rPr>
        <w:t>Cautions</w:t>
      </w:r>
    </w:p>
    <w:p w:rsidRPr="00481CEB" w:rsidR="000907AD" w:rsidP="000907AD" w:rsidRDefault="000907AD" w14:paraId="065C1C70" w14:textId="3DDFF856">
      <w:r w:rsidRPr="00481CEB">
        <w:t xml:space="preserve">The </w:t>
      </w:r>
      <w:ins w:author="Sisi Yang" w:date="2024-12-02T15:04:00Z" w:id="85">
        <w:r w:rsidRPr="00481CEB" w:rsidR="001377E9">
          <w:t>TZP2</w:t>
        </w:r>
        <w:r w:rsidR="001377E9">
          <w:t>4</w:t>
        </w:r>
        <w:r w:rsidRPr="00481CEB" w:rsidR="001377E9">
          <w:t xml:space="preserve"> </w:t>
        </w:r>
      </w:ins>
      <w:del w:author="Sisi Yang" w:date="2024-12-02T15:04:00Z" w:id="86">
        <w:r w:rsidDel="001377E9" w:rsidR="001377E9">
          <w:delText>TZP22</w:delText>
        </w:r>
        <w:r w:rsidRPr="00481CEB" w:rsidDel="001377E9">
          <w:delText xml:space="preserve"> </w:delText>
        </w:r>
      </w:del>
      <w:r w:rsidRPr="00481CEB">
        <w:t xml:space="preserve">dataset represents one view of the future aligned with the NSW Government Common Planning Assumptions and population and </w:t>
      </w:r>
      <w:del w:author="Natasha Singerova" w:date="2024-12-12T12:52:00Z" w:id="87">
        <w:r w:rsidRPr="00481CEB" w:rsidDel="00F57CD4">
          <w:delText xml:space="preserve">economic </w:delText>
        </w:r>
      </w:del>
      <w:ins w:author="Natasha Singerova" w:date="2024-12-12T12:52:00Z" w:id="88">
        <w:r w:rsidR="00F57CD4">
          <w:t>employment</w:t>
        </w:r>
        <w:r w:rsidRPr="00481CEB" w:rsidR="00F57CD4">
          <w:t xml:space="preserve"> </w:t>
        </w:r>
      </w:ins>
      <w:r w:rsidRPr="00481CEB">
        <w:t>projections.</w:t>
      </w:r>
    </w:p>
    <w:p w:rsidRPr="00481CEB" w:rsidR="000907AD" w:rsidP="000907AD" w:rsidRDefault="000907AD" w14:paraId="16BBA1CC" w14:textId="3B8F01DC">
      <w:r w:rsidRPr="00481CEB">
        <w:t xml:space="preserve">The projections are not based on specific assumptions about future new transport </w:t>
      </w:r>
      <w:r w:rsidRPr="00481CEB" w:rsidR="00D81E97">
        <w:t>infrastructure but</w:t>
      </w:r>
      <w:r w:rsidRPr="00481CEB">
        <w:t xml:space="preserve"> do </w:t>
      </w:r>
      <w:proofErr w:type="gramStart"/>
      <w:r w:rsidRPr="00481CEB">
        <w:t>take into account</w:t>
      </w:r>
      <w:proofErr w:type="gramEnd"/>
      <w:r w:rsidRPr="00481CEB">
        <w:t xml:space="preserve"> known land-use developments underway or planned, and strategic plans.</w:t>
      </w:r>
    </w:p>
    <w:p w:rsidRPr="00481CEB" w:rsidR="000907AD" w:rsidP="000907AD" w:rsidRDefault="001377E9" w14:paraId="373ACFEC" w14:textId="2319DF76">
      <w:pPr>
        <w:numPr>
          <w:ilvl w:val="0"/>
          <w:numId w:val="3"/>
        </w:numPr>
      </w:pPr>
      <w:ins w:author="Sisi Yang" w:date="2024-12-02T15:04:00Z" w:id="89">
        <w:r w:rsidRPr="00481CEB">
          <w:t>TZP2</w:t>
        </w:r>
        <w:r>
          <w:t>4</w:t>
        </w:r>
        <w:r w:rsidRPr="00481CEB">
          <w:t xml:space="preserve"> </w:t>
        </w:r>
      </w:ins>
      <w:del w:author="Sisi Yang" w:date="2024-12-02T15:04:00Z" w:id="90">
        <w:r w:rsidDel="001377E9">
          <w:delText>TZP22</w:delText>
        </w:r>
        <w:r w:rsidRPr="00481CEB" w:rsidDel="001377E9" w:rsidR="000907AD">
          <w:delText xml:space="preserve"> </w:delText>
        </w:r>
      </w:del>
      <w:r w:rsidRPr="00481CEB" w:rsidR="000907AD">
        <w:t>is a strategic state-wide dataset and caution should be exercised when considering results at detailed breakdowns.</w:t>
      </w:r>
    </w:p>
    <w:p w:rsidRPr="00481CEB" w:rsidR="000907AD" w:rsidP="000907AD" w:rsidRDefault="000907AD" w14:paraId="66476F24" w14:textId="76AB9E1D">
      <w:pPr>
        <w:numPr>
          <w:ilvl w:val="0"/>
          <w:numId w:val="3"/>
        </w:numPr>
      </w:pPr>
      <w:r w:rsidRPr="00481CEB">
        <w:t xml:space="preserve">The </w:t>
      </w:r>
      <w:ins w:author="Sisi Yang" w:date="2024-12-02T15:04:00Z" w:id="91">
        <w:r w:rsidRPr="00481CEB" w:rsidR="001377E9">
          <w:t>TZP2</w:t>
        </w:r>
        <w:r w:rsidR="001377E9">
          <w:t>4</w:t>
        </w:r>
        <w:r w:rsidRPr="00481CEB" w:rsidR="001377E9">
          <w:t xml:space="preserve"> </w:t>
        </w:r>
      </w:ins>
      <w:del w:author="Sisi Yang" w:date="2024-12-02T15:04:00Z" w:id="92">
        <w:r w:rsidDel="001377E9" w:rsidR="001377E9">
          <w:delText xml:space="preserve">TZP22 </w:delText>
        </w:r>
      </w:del>
      <w:r w:rsidRPr="00481CEB">
        <w:t xml:space="preserve">outputs represent a point in time set of projections </w:t>
      </w:r>
      <w:r w:rsidRPr="00EB577F">
        <w:t>(</w:t>
      </w:r>
      <w:r w:rsidRPr="00EB577F">
        <w:rPr>
          <w:rPrChange w:author="Natasha Singerova" w:date="2024-11-27T16:16:00Z" w:id="93">
            <w:rPr>
              <w:highlight w:val="yellow"/>
            </w:rPr>
          </w:rPrChange>
        </w:rPr>
        <w:t xml:space="preserve">as at early </w:t>
      </w:r>
      <w:del w:author="Sheruni De alwis" w:date="2024-12-17T09:45:00Z" w:id="94">
        <w:r w:rsidRPr="00EB577F" w:rsidDel="00863933">
          <w:rPr>
            <w:rPrChange w:author="Natasha Singerova" w:date="2024-11-27T16:16:00Z" w:id="95">
              <w:rPr>
                <w:highlight w:val="yellow"/>
              </w:rPr>
            </w:rPrChange>
          </w:rPr>
          <w:delText>to</w:delText>
        </w:r>
        <w:r w:rsidDel="00863933" w:rsidR="005E30BA">
          <w:delText xml:space="preserve"> mid 2022 </w:delText>
        </w:r>
      </w:del>
      <w:ins w:author="Natasha Singerova" w:date="2024-11-27T16:09:00Z" w:id="96">
        <w:del w:author="Sheruni De alwis" w:date="2024-12-17T09:45:00Z" w:id="97">
          <w:r w:rsidRPr="00EB577F" w:rsidDel="00863933" w:rsidR="008F76A4">
            <w:rPr>
              <w:rPrChange w:author="Natasha Singerova" w:date="2024-11-27T16:16:00Z" w:id="98">
                <w:rPr>
                  <w:highlight w:val="yellow"/>
                </w:rPr>
              </w:rPrChange>
            </w:rPr>
            <w:delText>mid-</w:delText>
          </w:r>
        </w:del>
        <w:r w:rsidRPr="00EB577F" w:rsidR="008F76A4">
          <w:rPr>
            <w:rPrChange w:author="Natasha Singerova" w:date="2024-11-27T16:16:00Z" w:id="99">
              <w:rPr>
                <w:highlight w:val="yellow"/>
              </w:rPr>
            </w:rPrChange>
          </w:rPr>
          <w:t>2024</w:t>
        </w:r>
      </w:ins>
      <w:r w:rsidRPr="00EB577F">
        <w:t>).</w:t>
      </w:r>
    </w:p>
    <w:p w:rsidRPr="00481CEB" w:rsidR="000907AD" w:rsidP="000907AD" w:rsidRDefault="000907AD" w14:paraId="5D7FB32F" w14:textId="77777777">
      <w:pPr>
        <w:numPr>
          <w:ilvl w:val="0"/>
          <w:numId w:val="3"/>
        </w:numPr>
      </w:pPr>
      <w:r w:rsidRPr="00481CEB">
        <w:t>The projections are not government targets.</w:t>
      </w:r>
    </w:p>
    <w:p w:rsidRPr="00481CEB" w:rsidR="000907AD" w:rsidP="000907AD" w:rsidRDefault="000907AD" w14:paraId="0709FCA0" w14:textId="77777777">
      <w:pPr>
        <w:numPr>
          <w:ilvl w:val="0"/>
          <w:numId w:val="3"/>
        </w:numPr>
      </w:pPr>
      <w:r w:rsidRPr="00481CEB">
        <w:t>Travel Zone (TZ) level outputs are projections only and should be used as a guide. As with all small area data, aggregating of travel zone projections to higher geographies leads to more robust results.</w:t>
      </w:r>
    </w:p>
    <w:p w:rsidRPr="00481CEB" w:rsidR="000907AD" w:rsidP="000907AD" w:rsidRDefault="000907AD" w14:paraId="252D44D8" w14:textId="24E30A7C">
      <w:pPr>
        <w:numPr>
          <w:ilvl w:val="0"/>
          <w:numId w:val="3"/>
        </w:numPr>
      </w:pPr>
      <w:r w:rsidRPr="00481CEB">
        <w:t>As a general rule, TZ-level projections are illustrative of a possible future only.</w:t>
      </w:r>
    </w:p>
    <w:p w:rsidRPr="00481CEB" w:rsidR="000907AD" w:rsidP="000907AD" w:rsidRDefault="000907AD" w14:paraId="54B6C738" w14:textId="77777777">
      <w:pPr>
        <w:numPr>
          <w:ilvl w:val="0"/>
          <w:numId w:val="3"/>
        </w:numPr>
      </w:pPr>
      <w:r w:rsidRPr="00481CEB">
        <w:t>More specific advice about data reliability for the specific variables projected is provided in the “Read Me” page of the Excel format summary spreadsheets on the TfNSW Open Data Hub.</w:t>
      </w:r>
    </w:p>
    <w:p w:rsidRPr="00EB577F" w:rsidR="000907AD" w:rsidP="000907AD" w:rsidRDefault="000907AD" w14:paraId="03058464" w14:textId="2E11D2BD">
      <w:pPr>
        <w:numPr>
          <w:ilvl w:val="0"/>
          <w:numId w:val="3"/>
        </w:numPr>
      </w:pPr>
      <w:r w:rsidRPr="00EB577F">
        <w:rPr>
          <w:rPrChange w:author="Natasha Singerova" w:date="2024-11-27T16:16:00Z" w:id="100">
            <w:rPr>
              <w:highlight w:val="yellow"/>
            </w:rPr>
          </w:rPrChange>
        </w:rPr>
        <w:t xml:space="preserve">Caution is advised when comparing </w:t>
      </w:r>
      <w:ins w:author="Sisi Yang" w:date="2024-12-02T15:08:00Z" w:id="101">
        <w:r w:rsidRPr="00EB577F" w:rsidR="005E30BA">
          <w:rPr>
            <w:rPrChange w:author="Natasha Singerova" w:date="2024-11-27T16:16:00Z" w:id="102">
              <w:rPr>
                <w:highlight w:val="yellow"/>
              </w:rPr>
            </w:rPrChange>
          </w:rPr>
          <w:t xml:space="preserve">TZP24 </w:t>
        </w:r>
      </w:ins>
      <w:del w:author="Sisi Yang" w:date="2024-12-02T15:08:00Z" w:id="103">
        <w:r w:rsidDel="005E30BA" w:rsidR="005E30BA">
          <w:delText>TZP22</w:delText>
        </w:r>
        <w:r w:rsidRPr="00EB577F" w:rsidDel="005E30BA">
          <w:rPr>
            <w:rPrChange w:author="Natasha Singerova" w:date="2024-11-27T16:16:00Z" w:id="104">
              <w:rPr>
                <w:highlight w:val="yellow"/>
              </w:rPr>
            </w:rPrChange>
          </w:rPr>
          <w:delText xml:space="preserve"> </w:delText>
        </w:r>
      </w:del>
      <w:r w:rsidRPr="00EB577F">
        <w:rPr>
          <w:rPrChange w:author="Natasha Singerova" w:date="2024-11-27T16:16:00Z" w:id="105">
            <w:rPr>
              <w:highlight w:val="yellow"/>
            </w:rPr>
          </w:rPrChange>
        </w:rPr>
        <w:t>with the previous set of projections (</w:t>
      </w:r>
      <w:ins w:author="Sisi Yang" w:date="2024-12-02T15:08:00Z" w:id="106">
        <w:r w:rsidRPr="00EB577F" w:rsidR="005E30BA">
          <w:rPr>
            <w:rPrChange w:author="Natasha Singerova" w:date="2024-11-27T16:16:00Z" w:id="107">
              <w:rPr>
                <w:highlight w:val="yellow"/>
              </w:rPr>
            </w:rPrChange>
          </w:rPr>
          <w:t>TZP22</w:t>
        </w:r>
      </w:ins>
      <w:del w:author="Sisi Yang" w:date="2024-12-02T15:08:00Z" w:id="108">
        <w:r w:rsidDel="005E30BA" w:rsidR="005E30BA">
          <w:delText>TZP19</w:delText>
        </w:r>
      </w:del>
      <w:r w:rsidRPr="00EB577F">
        <w:rPr>
          <w:rPrChange w:author="Natasha Singerova" w:date="2024-11-27T16:16:00Z" w:id="109">
            <w:rPr>
              <w:highlight w:val="yellow"/>
            </w:rPr>
          </w:rPrChange>
        </w:rPr>
        <w:t>) due to addition of new data sources for the most recent years, and adjustments to methodology.</w:t>
      </w:r>
    </w:p>
    <w:p w:rsidR="000907AD" w:rsidDel="00F97074" w:rsidP="00276AA9" w:rsidRDefault="000907AD" w14:paraId="05B4AA07" w14:textId="0C5093FC">
      <w:pPr>
        <w:rPr>
          <w:del w:author="Natasha Singerova" w:date="2024-12-11T20:27:00Z" w:id="110"/>
          <w:b/>
          <w:bCs/>
        </w:rPr>
      </w:pPr>
      <w:r w:rsidRPr="00481CEB">
        <w:rPr>
          <w:b/>
          <w:bCs/>
        </w:rPr>
        <w:t>Further cautions and notes can be found in the TZP2</w:t>
      </w:r>
      <w:r>
        <w:rPr>
          <w:b/>
          <w:bCs/>
        </w:rPr>
        <w:t>4</w:t>
      </w:r>
      <w:r w:rsidRPr="00481CEB">
        <w:rPr>
          <w:b/>
          <w:bCs/>
        </w:rPr>
        <w:t xml:space="preserve"> Technical Guide</w:t>
      </w:r>
    </w:p>
    <w:p w:rsidRPr="00481CEB" w:rsidR="00F97074" w:rsidP="000907AD" w:rsidRDefault="00F97074" w14:paraId="0FBF8C30" w14:textId="77777777">
      <w:pPr>
        <w:rPr>
          <w:ins w:author="Sheruni De alwis" w:date="2024-12-12T10:48:00Z" w:id="111"/>
        </w:rPr>
      </w:pPr>
    </w:p>
    <w:p w:rsidRPr="00AC3549" w:rsidR="00276AA9" w:rsidP="00276AA9" w:rsidRDefault="00276AA9" w14:paraId="45874537" w14:textId="77777777">
      <w:pPr>
        <w:rPr>
          <w:ins w:author="Natasha Singerova" w:date="2024-12-11T20:28:00Z" w:id="112"/>
          <w:rFonts w:cstheme="minorHAnsi"/>
          <w:b/>
          <w:bCs/>
          <w:color w:val="6D6E71"/>
          <w:sz w:val="36"/>
          <w:szCs w:val="36"/>
          <w:shd w:val="clear" w:color="auto" w:fill="FFFFFF"/>
          <w:rPrChange w:author="Natasha Singerova" w:date="2024-12-11T16:23:00Z" w:id="113">
            <w:rPr>
              <w:ins w:author="Natasha Singerova" w:date="2024-12-11T20:28:00Z" w:id="114"/>
              <w:rFonts w:cstheme="minorHAnsi"/>
              <w:b/>
              <w:bCs/>
              <w:color w:val="6D6E71"/>
              <w:shd w:val="clear" w:color="auto" w:fill="FFFFFF"/>
            </w:rPr>
          </w:rPrChange>
        </w:rPr>
      </w:pPr>
      <w:ins w:author="Natasha Singerova" w:date="2024-12-11T20:28:00Z" w:id="115">
        <w:r w:rsidRPr="00AC3549">
          <w:rPr>
            <w:rFonts w:cstheme="minorHAnsi"/>
            <w:b/>
            <w:bCs/>
            <w:color w:val="6D6E71"/>
            <w:sz w:val="36"/>
            <w:szCs w:val="36"/>
            <w:shd w:val="clear" w:color="auto" w:fill="FFFFFF"/>
            <w:rPrChange w:author="Natasha Singerova" w:date="2024-12-11T16:23:00Z" w:id="116">
              <w:rPr>
                <w:rFonts w:cstheme="minorHAnsi"/>
                <w:color w:val="6D6E71"/>
                <w:shd w:val="clear" w:color="auto" w:fill="FFFFFF"/>
              </w:rPr>
            </w:rPrChange>
          </w:rPr>
          <w:t xml:space="preserve">Important note: </w:t>
        </w:r>
      </w:ins>
    </w:p>
    <w:p w:rsidRPr="00AC3549" w:rsidR="00276AA9" w:rsidP="00276AA9" w:rsidRDefault="00276AA9" w14:paraId="717724EC" w14:textId="3382AFD7">
      <w:pPr>
        <w:rPr>
          <w:ins w:author="Natasha Singerova" w:date="2024-12-11T20:28:00Z" w:id="117"/>
          <w:rFonts w:cstheme="minorHAnsi"/>
          <w:rPrChange w:author="Natasha Singerova" w:date="2024-12-11T16:23:00Z" w:id="118">
            <w:rPr>
              <w:ins w:author="Natasha Singerova" w:date="2024-12-11T20:28:00Z" w:id="119"/>
              <w:rFonts w:cstheme="minorHAnsi"/>
              <w:b/>
              <w:bCs/>
            </w:rPr>
          </w:rPrChange>
        </w:rPr>
      </w:pPr>
      <w:ins w:author="Natasha Singerova" w:date="2024-12-11T20:28:00Z" w:id="120">
        <w:r>
          <w:rPr>
            <w:rFonts w:cstheme="minorHAnsi"/>
          </w:rPr>
          <w:t xml:space="preserve">The </w:t>
        </w:r>
        <w:r w:rsidRPr="00C66345">
          <w:rPr>
            <w:rFonts w:cstheme="minorHAnsi"/>
          </w:rPr>
          <w:t xml:space="preserve">Department of Planning, Housing </w:t>
        </w:r>
        <w:r>
          <w:rPr>
            <w:rFonts w:cstheme="minorHAnsi"/>
          </w:rPr>
          <w:t>&amp;</w:t>
        </w:r>
        <w:r w:rsidRPr="00C66345">
          <w:rPr>
            <w:rFonts w:cstheme="minorHAnsi"/>
          </w:rPr>
          <w:t xml:space="preserve"> Infrastructure</w:t>
        </w:r>
        <w:r>
          <w:rPr>
            <w:rFonts w:cstheme="minorHAnsi"/>
          </w:rPr>
          <w:t xml:space="preserve"> (DPHI)</w:t>
        </w:r>
        <w:r w:rsidRPr="001734F4">
          <w:rPr>
            <w:rFonts w:cstheme="minorHAnsi"/>
          </w:rPr>
          <w:t xml:space="preserve"> </w:t>
        </w:r>
        <w:r>
          <w:rPr>
            <w:rFonts w:cstheme="minorHAnsi"/>
          </w:rPr>
          <w:t xml:space="preserve">published the </w:t>
        </w:r>
        <w:r w:rsidRPr="003A1F19">
          <w:rPr>
            <w:b/>
            <w:bCs/>
            <w:rPrChange w:author="Natasha Singerova" w:date="2024-12-11T16:40:00Z" w:id="121">
              <w:rPr/>
            </w:rPrChange>
          </w:rPr>
          <w:fldChar w:fldCharType="begin"/>
        </w:r>
        <w:r w:rsidRPr="003A1F19">
          <w:rPr>
            <w:b/>
            <w:bCs/>
            <w:rPrChange w:author="Natasha Singerova" w:date="2024-12-11T16:40:00Z" w:id="122">
              <w:rPr/>
            </w:rPrChange>
          </w:rPr>
          <w:instrText>HYPERLINK "https://www.planning.nsw.gov.au/data-and-insights/population-projections/explore-the-data"</w:instrText>
        </w:r>
        <w:r w:rsidRPr="00863933">
          <w:rPr>
            <w:b/>
            <w:bCs/>
          </w:rPr>
        </w:r>
        <w:r w:rsidRPr="003A1F19">
          <w:rPr>
            <w:b/>
            <w:bCs/>
            <w:rPrChange w:author="Natasha Singerova" w:date="2024-12-11T16:40:00Z" w:id="123">
              <w:rPr/>
            </w:rPrChange>
          </w:rPr>
          <w:fldChar w:fldCharType="separate"/>
        </w:r>
        <w:r w:rsidRPr="003A1F19">
          <w:rPr>
            <w:rStyle w:val="Hyperlink"/>
            <w:b/>
            <w:bCs/>
            <w:rPrChange w:author="Natasha Singerova" w:date="2024-12-11T16:40:00Z" w:id="124">
              <w:rPr>
                <w:rStyle w:val="Hyperlink"/>
              </w:rPr>
            </w:rPrChange>
          </w:rPr>
          <w:t>2024 NSW Population Projections</w:t>
        </w:r>
        <w:r w:rsidRPr="003A1F19">
          <w:rPr>
            <w:b/>
            <w:bCs/>
            <w:rPrChange w:author="Natasha Singerova" w:date="2024-12-11T16:40:00Z" w:id="125">
              <w:rPr/>
            </w:rPrChange>
          </w:rPr>
          <w:fldChar w:fldCharType="end"/>
        </w:r>
        <w:r>
          <w:t xml:space="preserve"> in November 2024</w:t>
        </w:r>
        <w:r>
          <w:rPr>
            <w:rFonts w:cstheme="minorHAnsi"/>
          </w:rPr>
          <w:t xml:space="preserve">. </w:t>
        </w:r>
      </w:ins>
      <w:ins w:author="Natasha Singerova" w:date="2024-12-12T13:38:00Z" w:id="126">
        <w:r w:rsidR="00203138">
          <w:rPr>
            <w:rFonts w:cstheme="minorHAnsi"/>
          </w:rPr>
          <w:t>As per DPHI’s</w:t>
        </w:r>
      </w:ins>
      <w:ins w:author="Natasha Singerova" w:date="2024-12-12T13:37:00Z" w:id="127">
        <w:r w:rsidR="00203138">
          <w:rPr>
            <w:rFonts w:cstheme="minorHAnsi"/>
          </w:rPr>
          <w:t xml:space="preserve"> published </w:t>
        </w:r>
      </w:ins>
      <w:ins w:author="Natasha Singerova" w:date="2024-12-11T20:28:00Z" w:id="128">
        <w:r>
          <w:rPr>
            <w:rFonts w:cstheme="minorHAnsi"/>
          </w:rPr>
          <w:t>p</w:t>
        </w:r>
        <w:r w:rsidRPr="00AC3549">
          <w:rPr>
            <w:rFonts w:cstheme="minorHAnsi"/>
            <w:rPrChange w:author="Natasha Singerova" w:date="2024-12-11T16:23:00Z" w:id="129">
              <w:rPr>
                <w:rFonts w:cstheme="minorHAnsi"/>
                <w:b/>
                <w:bCs/>
              </w:rPr>
            </w:rPrChange>
          </w:rPr>
          <w:t>rojections</w:t>
        </w:r>
        <w:r>
          <w:rPr>
            <w:rFonts w:cstheme="minorHAnsi"/>
          </w:rPr>
          <w:t>,</w:t>
        </w:r>
        <w:r w:rsidRPr="00AC3549">
          <w:rPr>
            <w:rFonts w:cstheme="minorHAnsi"/>
            <w:rPrChange w:author="Natasha Singerova" w:date="2024-12-11T16:23:00Z" w:id="130">
              <w:rPr>
                <w:rFonts w:cstheme="minorHAnsi"/>
                <w:b/>
                <w:bCs/>
              </w:rPr>
            </w:rPrChange>
          </w:rPr>
          <w:t xml:space="preserve"> the following variables are </w:t>
        </w:r>
        <w:r>
          <w:rPr>
            <w:rFonts w:cstheme="minorHAnsi"/>
          </w:rPr>
          <w:t>excluded from the published</w:t>
        </w:r>
        <w:r w:rsidRPr="00AC3549">
          <w:rPr>
            <w:rFonts w:cstheme="minorHAnsi"/>
            <w:rPrChange w:author="Natasha Singerova" w:date="2024-12-11T16:23:00Z" w:id="131">
              <w:rPr>
                <w:rFonts w:cstheme="minorHAnsi"/>
                <w:b/>
                <w:bCs/>
              </w:rPr>
            </w:rPrChange>
          </w:rPr>
          <w:t xml:space="preserve"> TZP24 </w:t>
        </w:r>
        <w:r>
          <w:rPr>
            <w:rFonts w:cstheme="minorHAnsi"/>
          </w:rPr>
          <w:t>P</w:t>
        </w:r>
        <w:r w:rsidRPr="00AC3549">
          <w:rPr>
            <w:rFonts w:cstheme="minorHAnsi"/>
            <w:rPrChange w:author="Natasha Singerova" w:date="2024-12-11T16:23:00Z" w:id="132">
              <w:rPr>
                <w:rFonts w:cstheme="minorHAnsi"/>
                <w:b/>
                <w:bCs/>
              </w:rPr>
            </w:rPrChange>
          </w:rPr>
          <w:t>opulation and Dwellings Projections:</w:t>
        </w:r>
      </w:ins>
    </w:p>
    <w:p w:rsidRPr="00462E0A" w:rsidR="00462E0A" w:rsidP="00462E0A" w:rsidRDefault="00276AA9" w14:paraId="6C17DAAA" w14:textId="3634F3EC">
      <w:pPr>
        <w:pStyle w:val="ListParagraph"/>
        <w:numPr>
          <w:ilvl w:val="0"/>
          <w:numId w:val="10"/>
        </w:numPr>
        <w:rPr>
          <w:ins w:author="Natasha Singerova" w:date="2024-12-16T21:22:00Z" w:id="133"/>
          <w:rFonts w:cstheme="minorHAnsi"/>
        </w:rPr>
      </w:pPr>
      <w:ins w:author="Natasha Singerova" w:date="2024-12-11T20:28:00Z" w:id="134">
        <w:r w:rsidRPr="00462E0A">
          <w:rPr>
            <w:rFonts w:cstheme="minorHAnsi"/>
            <w:rPrChange w:author="Natasha Singerova" w:date="2024-12-11T16:26:00Z" w:id="135">
              <w:rPr>
                <w:rFonts w:cstheme="minorHAnsi"/>
                <w:b/>
                <w:bCs/>
              </w:rPr>
            </w:rPrChange>
          </w:rPr>
          <w:t xml:space="preserve">Structural Private Dwellings </w:t>
        </w:r>
        <w:r w:rsidRPr="00462E0A">
          <w:rPr>
            <w:rFonts w:cstheme="minorHAnsi"/>
          </w:rPr>
          <w:t>for</w:t>
        </w:r>
        <w:r w:rsidRPr="00462E0A">
          <w:rPr>
            <w:rFonts w:cstheme="minorHAnsi"/>
            <w:rPrChange w:author="Natasha Singerova" w:date="2024-12-11T16:26:00Z" w:id="136">
              <w:rPr>
                <w:rFonts w:cstheme="minorHAnsi"/>
                <w:b/>
                <w:bCs/>
              </w:rPr>
            </w:rPrChange>
          </w:rPr>
          <w:t xml:space="preserve"> Travel Zone</w:t>
        </w:r>
        <w:r w:rsidRPr="00462E0A">
          <w:rPr>
            <w:rFonts w:cstheme="minorHAnsi"/>
          </w:rPr>
          <w:t xml:space="preserve">s </w:t>
        </w:r>
      </w:ins>
      <w:ins w:author="Natasha Singerova" w:date="2024-12-16T21:22:00Z" w:id="137">
        <w:r w:rsidR="00462E0A">
          <w:rPr>
            <w:rFonts w:cstheme="minorHAnsi"/>
          </w:rPr>
          <w:t xml:space="preserve">in </w:t>
        </w:r>
        <w:r w:rsidRPr="00462E0A" w:rsidR="00462E0A">
          <w:rPr>
            <w:rFonts w:cstheme="minorHAnsi"/>
          </w:rPr>
          <w:t xml:space="preserve">43 councils across Greater Sydney, Illawarra-Shoalhaven, Central Coast, Lower </w:t>
        </w:r>
        <w:proofErr w:type="gramStart"/>
        <w:r w:rsidRPr="00462E0A" w:rsidR="00462E0A">
          <w:rPr>
            <w:rFonts w:cstheme="minorHAnsi"/>
          </w:rPr>
          <w:t>Hunter</w:t>
        </w:r>
        <w:proofErr w:type="gramEnd"/>
        <w:r w:rsidRPr="00462E0A" w:rsidR="00462E0A">
          <w:rPr>
            <w:rFonts w:cstheme="minorHAnsi"/>
          </w:rPr>
          <w:t xml:space="preserve"> and Greater Newcastle</w:t>
        </w:r>
      </w:ins>
    </w:p>
    <w:p w:rsidRPr="00462E0A" w:rsidR="00276AA9" w:rsidP="00756ADC" w:rsidRDefault="00276AA9" w14:paraId="0DE72198" w14:textId="6A2CA49D">
      <w:pPr>
        <w:pStyle w:val="ListParagraph"/>
        <w:numPr>
          <w:ilvl w:val="0"/>
          <w:numId w:val="10"/>
        </w:numPr>
        <w:rPr>
          <w:ins w:author="Natasha Singerova" w:date="2024-12-11T20:28:00Z" w:id="138"/>
          <w:rFonts w:cstheme="minorHAnsi"/>
        </w:rPr>
      </w:pPr>
      <w:ins w:author="Natasha Singerova" w:date="2024-12-11T20:28:00Z" w:id="139">
        <w:r w:rsidRPr="00462E0A">
          <w:rPr>
            <w:rFonts w:cstheme="minorHAnsi"/>
            <w:rPrChange w:author="Natasha Singerova" w:date="2024-12-11T16:26:00Z" w:id="140">
              <w:rPr>
                <w:rFonts w:cstheme="minorHAnsi"/>
                <w:b/>
                <w:bCs/>
              </w:rPr>
            </w:rPrChange>
          </w:rPr>
          <w:t xml:space="preserve">Occupied Private Dwellings </w:t>
        </w:r>
        <w:r w:rsidRPr="00462E0A">
          <w:rPr>
            <w:rFonts w:cstheme="minorHAnsi"/>
          </w:rPr>
          <w:t xml:space="preserve">for </w:t>
        </w:r>
        <w:r w:rsidRPr="00462E0A">
          <w:rPr>
            <w:rFonts w:cstheme="minorHAnsi"/>
            <w:rPrChange w:author="Natasha Singerova" w:date="2024-12-11T16:26:00Z" w:id="141">
              <w:rPr>
                <w:rFonts w:cstheme="minorHAnsi"/>
                <w:b/>
                <w:bCs/>
              </w:rPr>
            </w:rPrChange>
          </w:rPr>
          <w:t>Travel Zone</w:t>
        </w:r>
        <w:r w:rsidRPr="00462E0A">
          <w:rPr>
            <w:rFonts w:cstheme="minorHAnsi"/>
          </w:rPr>
          <w:t>s</w:t>
        </w:r>
        <w:r w:rsidRPr="00462E0A">
          <w:rPr>
            <w:rFonts w:cstheme="minorHAnsi"/>
            <w:rPrChange w:author="Natasha Singerova" w:date="2024-12-11T16:26:00Z" w:id="142">
              <w:rPr>
                <w:rFonts w:cstheme="minorHAnsi"/>
                <w:b/>
                <w:bCs/>
              </w:rPr>
            </w:rPrChange>
          </w:rPr>
          <w:t xml:space="preserve"> in NSW</w:t>
        </w:r>
      </w:ins>
    </w:p>
    <w:p w:rsidR="00276AA9" w:rsidRDefault="00276AA9" w14:paraId="118C7F13" w14:textId="1A4B60E5">
      <w:pPr>
        <w:rPr>
          <w:ins w:author="Natasha Singerova" w:date="2024-12-11T20:29:00Z" w:id="143"/>
          <w:rFonts w:cstheme="minorHAnsi"/>
        </w:rPr>
      </w:pPr>
      <w:ins w:author="Natasha Singerova" w:date="2024-12-11T20:28:00Z" w:id="144">
        <w:r>
          <w:rPr>
            <w:rFonts w:cstheme="minorHAnsi"/>
          </w:rPr>
          <w:t xml:space="preserve">Furthermore, in TZP24, the Structural Private Dwellings variable aligns with the 2024 Implied Dwelling projections while the Occupied Private </w:t>
        </w:r>
      </w:ins>
      <w:ins w:author="Natasha Singerova" w:date="2024-12-11T20:43:00Z" w:id="145">
        <w:r w:rsidR="00837519">
          <w:rPr>
            <w:rFonts w:cstheme="minorHAnsi"/>
          </w:rPr>
          <w:t>Dwellings variable</w:t>
        </w:r>
      </w:ins>
      <w:ins w:author="Natasha Singerova" w:date="2024-12-11T20:28:00Z" w:id="146">
        <w:r>
          <w:rPr>
            <w:rFonts w:cstheme="minorHAnsi"/>
          </w:rPr>
          <w:t xml:space="preserve"> aligns with the 2024 Households projections at SA2 level prepared by DPHI.</w:t>
        </w:r>
      </w:ins>
    </w:p>
    <w:p w:rsidR="00276AA9" w:rsidP="00276AA9" w:rsidRDefault="00276AA9" w14:paraId="01885395" w14:textId="77777777">
      <w:pPr>
        <w:shd w:val="clear" w:color="auto" w:fill="FFFFFF"/>
        <w:spacing w:after="100" w:afterAutospacing="1" w:line="240" w:lineRule="auto"/>
        <w:outlineLvl w:val="1"/>
        <w:rPr>
          <w:rFonts w:ascii="Arial" w:hAnsi="Arial" w:eastAsia="Times New Roman" w:cs="Arial"/>
          <w:b/>
          <w:bCs/>
          <w:color w:val="6D6E71"/>
          <w:sz w:val="36"/>
          <w:szCs w:val="36"/>
          <w:lang w:eastAsia="en-AU"/>
        </w:rPr>
      </w:pPr>
      <w:r w:rsidRPr="00276AA9">
        <w:rPr>
          <w:rFonts w:ascii="Arial" w:hAnsi="Arial" w:eastAsia="Times New Roman" w:cs="Arial"/>
          <w:b/>
          <w:bCs/>
          <w:color w:val="6D6E71"/>
          <w:sz w:val="36"/>
          <w:szCs w:val="36"/>
          <w:lang w:eastAsia="en-AU"/>
        </w:rPr>
        <w:lastRenderedPageBreak/>
        <w:t>Data and Resources</w:t>
      </w:r>
    </w:p>
    <w:p w:rsidR="00276AA9" w:rsidP="00276AA9" w:rsidRDefault="00276AA9" w14:paraId="3D3D6D7A" w14:textId="77777777">
      <w:pPr>
        <w:shd w:val="clear" w:color="auto" w:fill="FFFFFF"/>
        <w:spacing w:after="100" w:afterAutospacing="1" w:line="240" w:lineRule="auto"/>
        <w:outlineLvl w:val="1"/>
        <w:rPr>
          <w:ins w:author="Natasha Singerova" w:date="2024-12-11T20:34:00Z" w:id="147"/>
          <w:rFonts w:ascii="Arial" w:hAnsi="Arial" w:eastAsia="Times New Roman" w:cs="Arial"/>
          <w:sz w:val="20"/>
          <w:szCs w:val="20"/>
          <w:lang w:eastAsia="en-AU"/>
        </w:rPr>
      </w:pPr>
      <w:del w:author="Natasha Singerova" w:date="2024-12-11T20:34:00Z" w:id="148">
        <w:r w:rsidRPr="00276AA9" w:rsidDel="00276AA9">
          <w:rPr>
            <w:rFonts w:ascii="Arial" w:hAnsi="Arial" w:eastAsia="Times New Roman" w:cs="Arial"/>
            <w:sz w:val="20"/>
            <w:szCs w:val="20"/>
            <w:lang w:eastAsia="en-AU"/>
          </w:rPr>
          <w:delText>TZP22</w:delText>
        </w:r>
        <w:r w:rsidDel="00276AA9">
          <w:rPr>
            <w:rFonts w:ascii="Arial" w:hAnsi="Arial" w:eastAsia="Times New Roman" w:cs="Arial"/>
            <w:sz w:val="20"/>
            <w:szCs w:val="20"/>
            <w:lang w:eastAsia="en-AU"/>
          </w:rPr>
          <w:delText xml:space="preserve"> </w:delText>
        </w:r>
      </w:del>
      <w:ins w:author="Natasha Singerova" w:date="2024-12-11T20:34:00Z" w:id="149">
        <w:r w:rsidRPr="00276AA9">
          <w:rPr>
            <w:rFonts w:ascii="Arial" w:hAnsi="Arial" w:eastAsia="Times New Roman" w:cs="Arial"/>
            <w:sz w:val="20"/>
            <w:szCs w:val="20"/>
            <w:lang w:eastAsia="en-AU"/>
          </w:rPr>
          <w:t>TZP2</w:t>
        </w:r>
        <w:r>
          <w:rPr>
            <w:rFonts w:ascii="Arial" w:hAnsi="Arial" w:eastAsia="Times New Roman" w:cs="Arial"/>
            <w:sz w:val="20"/>
            <w:szCs w:val="20"/>
            <w:lang w:eastAsia="en-AU"/>
          </w:rPr>
          <w:t xml:space="preserve">4 </w:t>
        </w:r>
      </w:ins>
      <w:del w:author="Natasha Singerova" w:date="2024-12-11T20:34:00Z" w:id="150">
        <w:r w:rsidDel="00276AA9">
          <w:rPr>
            <w:rFonts w:ascii="Arial" w:hAnsi="Arial" w:eastAsia="Times New Roman" w:cs="Arial"/>
            <w:sz w:val="20"/>
            <w:szCs w:val="20"/>
            <w:lang w:eastAsia="en-AU"/>
          </w:rPr>
          <w:delText>– Visualisation</w:delText>
        </w:r>
      </w:del>
      <w:ins w:author="Natasha Singerova" w:date="2024-12-11T20:34:00Z" w:id="151">
        <w:r>
          <w:rPr>
            <w:rFonts w:ascii="Arial" w:hAnsi="Arial" w:eastAsia="Times New Roman" w:cs="Arial"/>
            <w:sz w:val="20"/>
            <w:szCs w:val="20"/>
            <w:lang w:eastAsia="en-AU"/>
          </w:rPr>
          <w:t>Dashboard</w:t>
        </w:r>
      </w:ins>
    </w:p>
    <w:p w:rsidR="00276AA9" w:rsidP="00276AA9" w:rsidRDefault="00276AA9" w14:paraId="52C0CD98" w14:textId="332DA1DC">
      <w:pPr>
        <w:shd w:val="clear" w:color="auto" w:fill="FFFFFF"/>
        <w:spacing w:after="100" w:afterAutospacing="1" w:line="240" w:lineRule="auto"/>
        <w:outlineLvl w:val="1"/>
        <w:rPr>
          <w:rFonts w:ascii="Arial" w:hAnsi="Arial" w:eastAsia="Times New Roman" w:cs="Arial"/>
          <w:sz w:val="20"/>
          <w:szCs w:val="20"/>
          <w:lang w:eastAsia="en-AU"/>
        </w:rPr>
      </w:pPr>
      <w:ins w:author="Natasha Singerova" w:date="2024-12-11T20:35:00Z" w:id="152">
        <w:r>
          <w:rPr>
            <w:rFonts w:ascii="Arial" w:hAnsi="Arial" w:eastAsia="Times New Roman" w:cs="Arial"/>
            <w:sz w:val="20"/>
            <w:szCs w:val="20"/>
            <w:lang w:eastAsia="en-AU"/>
          </w:rPr>
          <w:t xml:space="preserve">TZP24 </w:t>
        </w:r>
      </w:ins>
      <w:ins w:author="Natasha Singerova" w:date="2024-12-11T20:34:00Z" w:id="153">
        <w:r>
          <w:rPr>
            <w:rFonts w:ascii="Arial" w:hAnsi="Arial" w:eastAsia="Times New Roman" w:cs="Arial"/>
            <w:sz w:val="20"/>
            <w:szCs w:val="20"/>
            <w:lang w:eastAsia="en-AU"/>
          </w:rPr>
          <w:t>Travel Zone Map</w:t>
        </w:r>
      </w:ins>
      <w:ins w:author="Natasha Singerova" w:date="2024-12-11T20:35:00Z" w:id="154">
        <w:r>
          <w:rPr>
            <w:rFonts w:ascii="Arial" w:hAnsi="Arial" w:eastAsia="Times New Roman" w:cs="Arial"/>
            <w:sz w:val="20"/>
            <w:szCs w:val="20"/>
            <w:lang w:eastAsia="en-AU"/>
          </w:rPr>
          <w:t xml:space="preserve"> Explorer</w:t>
        </w:r>
      </w:ins>
    </w:p>
    <w:p w:rsidR="00276AA9" w:rsidRDefault="00276AA9" w14:paraId="71672710" w14:textId="4756267F">
      <w:del w:author="Natasha Singerova" w:date="2024-12-11T20:42:00Z" w:id="155">
        <w:r w:rsidDel="002E4F05">
          <w:delText xml:space="preserve">TZP22 </w:delText>
        </w:r>
      </w:del>
      <w:ins w:author="Natasha Singerova" w:date="2024-12-11T20:42:00Z" w:id="156">
        <w:r w:rsidR="002E4F05">
          <w:t xml:space="preserve">TZP24 </w:t>
        </w:r>
      </w:ins>
      <w:r>
        <w:t xml:space="preserve">Population and </w:t>
      </w:r>
      <w:proofErr w:type="spellStart"/>
      <w:r>
        <w:t>Dwelling_</w:t>
      </w:r>
      <w:proofErr w:type="gramStart"/>
      <w:r>
        <w:t>Summary</w:t>
      </w:r>
      <w:proofErr w:type="spellEnd"/>
      <w:r>
        <w:t xml:space="preserve">  </w:t>
      </w:r>
      <w:ins w:author="Natasha Singerova" w:date="2024-12-11T20:34:00Z" w:id="157">
        <w:r>
          <w:t>(</w:t>
        </w:r>
        <w:proofErr w:type="gramEnd"/>
        <w:r>
          <w:t>excludes OPD</w:t>
        </w:r>
      </w:ins>
      <w:ins w:author="Natasha Singerova" w:date="2024-12-11T20:39:00Z" w:id="158">
        <w:r w:rsidR="002E4F05">
          <w:t>s for TZs in NSW;</w:t>
        </w:r>
      </w:ins>
      <w:ins w:author="Natasha Singerova" w:date="2024-12-11T20:34:00Z" w:id="159">
        <w:r>
          <w:t xml:space="preserve"> </w:t>
        </w:r>
        <w:del w:author="Sheruni De alwis" w:date="2024-12-12T10:50:00Z" w:id="160">
          <w:r w:rsidDel="00F97074">
            <w:delText>and</w:delText>
          </w:r>
        </w:del>
      </w:ins>
      <w:ins w:author="Sheruni De alwis" w:date="2024-12-12T10:50:00Z" w:id="161">
        <w:r w:rsidR="00F97074">
          <w:t>excludes</w:t>
        </w:r>
      </w:ins>
      <w:ins w:author="Natasha Singerova" w:date="2024-12-11T20:34:00Z" w:id="162">
        <w:r>
          <w:t xml:space="preserve"> SPD</w:t>
        </w:r>
      </w:ins>
      <w:ins w:author="Natasha Singerova" w:date="2024-12-11T20:39:00Z" w:id="163">
        <w:r w:rsidR="002E4F05">
          <w:t>s</w:t>
        </w:r>
      </w:ins>
      <w:ins w:author="Natasha Singerova" w:date="2024-12-11T20:34:00Z" w:id="164">
        <w:r>
          <w:t xml:space="preserve"> </w:t>
        </w:r>
      </w:ins>
      <w:ins w:author="Natasha Singerova" w:date="2024-12-11T20:39:00Z" w:id="165">
        <w:r w:rsidR="002E4F05">
          <w:t xml:space="preserve">for TZs </w:t>
        </w:r>
      </w:ins>
      <w:ins w:author="Natasha Singerova" w:date="2024-12-11T20:34:00Z" w:id="166">
        <w:del w:author="Sheruni De alwis" w:date="2024-12-12T10:51:00Z" w:id="167">
          <w:r w:rsidDel="00F97074">
            <w:delText xml:space="preserve">for </w:delText>
          </w:r>
        </w:del>
      </w:ins>
      <w:ins w:author="Sheruni De alwis" w:date="2024-12-12T10:51:00Z" w:id="168">
        <w:r w:rsidR="00F97074">
          <w:t xml:space="preserve">in </w:t>
        </w:r>
      </w:ins>
      <w:ins w:author="Natasha Singerova" w:date="2024-12-11T20:34:00Z" w:id="169">
        <w:r>
          <w:t>Greater Sydney)</w:t>
        </w:r>
      </w:ins>
    </w:p>
    <w:p w:rsidR="00276AA9" w:rsidRDefault="00276AA9" w14:paraId="57EDC99E" w14:textId="7E1A9039">
      <w:pPr>
        <w:rPr>
          <w:ins w:author="Natasha Singerova" w:date="2024-12-11T20:40:00Z" w:id="170"/>
        </w:rPr>
      </w:pPr>
      <w:del w:author="Natasha Singerova" w:date="2024-12-11T20:42:00Z" w:id="171">
        <w:r w:rsidDel="002E4F05">
          <w:delText xml:space="preserve">TZP22 </w:delText>
        </w:r>
      </w:del>
      <w:ins w:author="Natasha Singerova" w:date="2024-12-11T20:42:00Z" w:id="172">
        <w:r w:rsidR="002E4F05">
          <w:t xml:space="preserve">TZP24 </w:t>
        </w:r>
      </w:ins>
      <w:r>
        <w:t>Population (ERP_POPD_PNPD_</w:t>
      </w:r>
      <w:ins w:author="Natasha Singerova" w:date="2024-12-11T20:37:00Z" w:id="173">
        <w:r w:rsidDel="00276AA9">
          <w:t xml:space="preserve"> </w:t>
        </w:r>
      </w:ins>
      <w:del w:author="Natasha Singerova" w:date="2024-12-11T20:37:00Z" w:id="174">
        <w:r w:rsidDel="00276AA9">
          <w:delText>OPD</w:delText>
        </w:r>
      </w:del>
      <w:del w:author="Sheruni De alwis" w:date="2024-12-12T10:50:00Z" w:id="175">
        <w:r w:rsidDel="00F97074">
          <w:delText>_</w:delText>
        </w:r>
      </w:del>
      <w:r>
        <w:t xml:space="preserve">SPD) by TZ </w:t>
      </w:r>
      <w:del w:author="Natasha Singerova" w:date="2024-12-11T20:37:00Z" w:id="176">
        <w:r w:rsidDel="00276AA9">
          <w:delText xml:space="preserve">2016 </w:delText>
        </w:r>
      </w:del>
      <w:ins w:author="Natasha Singerova" w:date="2024-12-11T20:37:00Z" w:id="177">
        <w:r>
          <w:t xml:space="preserve">2021 </w:t>
        </w:r>
      </w:ins>
      <w:del w:author="Natasha Singerova" w:date="2024-12-11T20:37:00Z" w:id="178">
        <w:r w:rsidDel="002E4F05">
          <w:delText>-</w:delText>
        </w:r>
      </w:del>
      <w:ins w:author="Natasha Singerova" w:date="2024-12-11T20:37:00Z" w:id="179">
        <w:r w:rsidR="002E4F05">
          <w:t>–</w:t>
        </w:r>
      </w:ins>
      <w:r>
        <w:t xml:space="preserve"> 2066</w:t>
      </w:r>
      <w:ins w:author="Natasha Singerova" w:date="2024-12-11T20:37:00Z" w:id="180">
        <w:r w:rsidR="002E4F05">
          <w:t xml:space="preserve"> (</w:t>
        </w:r>
      </w:ins>
      <w:ins w:author="Natasha Singerova" w:date="2024-12-11T20:38:00Z" w:id="181">
        <w:r w:rsidR="002E4F05">
          <w:t>excludes S</w:t>
        </w:r>
      </w:ins>
      <w:ins w:author="Sheruni De alwis" w:date="2024-12-12T10:51:00Z" w:id="182">
        <w:r w:rsidR="00F97074">
          <w:t>PD</w:t>
        </w:r>
      </w:ins>
      <w:ins w:author="Natasha Singerova" w:date="2024-12-11T20:38:00Z" w:id="183">
        <w:del w:author="Sheruni De alwis" w:date="2024-12-12T10:51:00Z" w:id="184">
          <w:r w:rsidDel="00F97074" w:rsidR="002E4F05">
            <w:delText>DP</w:delText>
          </w:r>
        </w:del>
        <w:r w:rsidR="002E4F05">
          <w:t>s</w:t>
        </w:r>
      </w:ins>
      <w:ins w:author="Natasha Singerova" w:date="2024-12-11T20:40:00Z" w:id="185">
        <w:r w:rsidR="002E4F05">
          <w:t xml:space="preserve"> for TZs in Greater Sydney)</w:t>
        </w:r>
      </w:ins>
    </w:p>
    <w:p w:rsidR="002E4F05" w:rsidDel="00981877" w:rsidRDefault="002E4F05" w14:paraId="67B7700F" w14:textId="69F435DF">
      <w:pPr>
        <w:rPr>
          <w:del w:author="Natasha Singerova" w:date="2024-12-12T13:25:00Z" w:id="186"/>
        </w:rPr>
      </w:pPr>
    </w:p>
    <w:p w:rsidRPr="00276AA9" w:rsidR="000907AD" w:rsidRDefault="000907AD" w14:paraId="491FF968" w14:textId="4C2F5D46">
      <w:del w:author="Natasha Singerova" w:date="2024-12-11T20:27:00Z" w:id="187">
        <w:r w:rsidDel="00276AA9">
          <w:br w:type="page"/>
        </w:r>
      </w:del>
    </w:p>
    <w:p w:rsidRPr="000907AD" w:rsidR="000907AD" w:rsidP="000907AD" w:rsidRDefault="000907AD" w14:paraId="4D21FC24" w14:textId="77777777">
      <w:pPr>
        <w:rPr>
          <w:b/>
          <w:bCs/>
        </w:rPr>
      </w:pPr>
      <w:r w:rsidRPr="000907AD">
        <w:rPr>
          <w:b/>
          <w:bCs/>
        </w:rPr>
        <w:lastRenderedPageBreak/>
        <w:t>Employment Projections</w:t>
      </w:r>
    </w:p>
    <w:p w:rsidR="000907AD" w:rsidP="000907AD" w:rsidRDefault="000907AD" w14:paraId="2BD2DC4D" w14:textId="1F2D82A1">
      <w:pPr>
        <w:rPr>
          <w:ins w:author="Natasha Singerova" w:date="2024-11-26T15:10:00Z" w:id="188"/>
        </w:rPr>
      </w:pPr>
      <w:r w:rsidRPr="000907AD">
        <w:t>Transport for NSW provides projections of employment at the small area (Travel Zone or TZ) level for NSW. The latest version is Travel Zone Projections</w:t>
      </w:r>
      <w:ins w:author="Sheruni De alwis" w:date="2024-12-12T10:52:00Z" w:id="189">
        <w:r w:rsidR="00F97074">
          <w:t xml:space="preserve"> </w:t>
        </w:r>
      </w:ins>
      <w:del w:author="Sisi Yang" w:date="2024-12-02T15:09:00Z" w:id="190">
        <w:r w:rsidRPr="000907AD" w:rsidDel="005E30BA">
          <w:delText xml:space="preserve"> </w:delText>
        </w:r>
      </w:del>
      <w:ins w:author="Sisi Yang" w:date="2024-12-02T15:09:00Z" w:id="191">
        <w:r w:rsidRPr="000907AD" w:rsidR="005E30BA">
          <w:t>202</w:t>
        </w:r>
        <w:r w:rsidR="005E30BA">
          <w:t>4</w:t>
        </w:r>
        <w:r w:rsidRPr="000907AD" w:rsidR="005E30BA">
          <w:t xml:space="preserve"> (TZP2</w:t>
        </w:r>
        <w:r w:rsidR="005E30BA">
          <w:t>4</w:t>
        </w:r>
        <w:r w:rsidRPr="000907AD" w:rsidR="005E30BA">
          <w:t>)</w:t>
        </w:r>
      </w:ins>
      <w:del w:author="Sisi Yang" w:date="2024-12-02T15:09:00Z" w:id="192">
        <w:r w:rsidDel="005E30BA" w:rsidR="005E30BA">
          <w:delText>2022 (TZP22)</w:delText>
        </w:r>
      </w:del>
      <w:r w:rsidRPr="000907AD">
        <w:t>, released</w:t>
      </w:r>
      <w:ins w:author="Natasha Singerova" w:date="2024-12-11T16:16:00Z" w:id="193">
        <w:r w:rsidR="00656532">
          <w:t xml:space="preserve"> in January</w:t>
        </w:r>
      </w:ins>
      <w:ins w:author="Sheruni De alwis" w:date="2024-12-12T10:52:00Z" w:id="194">
        <w:r w:rsidR="00F97074">
          <w:t xml:space="preserve"> </w:t>
        </w:r>
      </w:ins>
      <w:ins w:author="Sisi Yang" w:date="2024-12-02T15:10:00Z" w:id="195">
        <w:del w:author="Natasha Singerova" w:date="2024-12-11T16:16:00Z" w:id="196">
          <w:r w:rsidDel="00656532" w:rsidR="005E30BA">
            <w:delText xml:space="preserve"> </w:delText>
          </w:r>
        </w:del>
      </w:ins>
      <w:del w:author="Sisi Yang" w:date="2024-12-02T15:10:00Z" w:id="197">
        <w:r w:rsidRPr="000907AD" w:rsidDel="005E30BA">
          <w:delText xml:space="preserve"> </w:delText>
        </w:r>
      </w:del>
      <w:ins w:author="Sisi Yang" w:date="2024-12-02T15:10:00Z" w:id="198">
        <w:del w:author="Natasha Singerova" w:date="2024-12-11T16:16:00Z" w:id="199">
          <w:r w:rsidDel="00656532" w:rsidR="005E30BA">
            <w:delText xml:space="preserve">XX </w:delText>
          </w:r>
        </w:del>
        <w:r w:rsidR="005E30BA">
          <w:t>2025</w:t>
        </w:r>
      </w:ins>
      <w:ins w:author="Natasha Singerova" w:date="2024-12-11T16:16:00Z" w:id="200">
        <w:del w:author="Sheruni De alwis" w:date="2024-12-12T10:52:00Z" w:id="201">
          <w:r w:rsidDel="00F97074" w:rsidR="00656532">
            <w:delText>.</w:delText>
          </w:r>
        </w:del>
      </w:ins>
      <w:del w:author="Sisi Yang" w:date="2024-12-02T15:10:00Z" w:id="202">
        <w:r w:rsidDel="005E30BA" w:rsidR="005E30BA">
          <w:delText>November 2022</w:delText>
        </w:r>
      </w:del>
      <w:r w:rsidRPr="000907AD">
        <w:t>.</w:t>
      </w:r>
    </w:p>
    <w:p w:rsidRPr="00481CEB" w:rsidR="008701E0" w:rsidP="008701E0" w:rsidRDefault="008701E0" w14:paraId="605522DE" w14:textId="77777777">
      <w:pPr>
        <w:rPr>
          <w:ins w:author="Natasha Singerova" w:date="2024-11-26T15:10:00Z" w:id="203"/>
        </w:rPr>
      </w:pPr>
      <w:ins w:author="Natasha Singerova" w:date="2024-11-26T15:10:00Z" w:id="204">
        <w:r>
          <w:t>TZP24 replaces the previously published TZP22.</w:t>
        </w:r>
      </w:ins>
    </w:p>
    <w:p w:rsidRPr="000907AD" w:rsidR="008701E0" w:rsidDel="008701E0" w:rsidP="000907AD" w:rsidRDefault="008701E0" w14:paraId="7740D51C" w14:textId="276D6820">
      <w:pPr>
        <w:rPr>
          <w:del w:author="Natasha Singerova" w:date="2024-11-26T15:10:00Z" w:id="205"/>
        </w:rPr>
      </w:pPr>
    </w:p>
    <w:p w:rsidRPr="000907AD" w:rsidR="000907AD" w:rsidP="000907AD" w:rsidRDefault="008701E0" w14:paraId="535A4D0A" w14:textId="481028D2">
      <w:ins w:author="Natasha Singerova" w:date="2024-11-26T15:10:00Z" w:id="206">
        <w:r w:rsidRPr="00481CEB">
          <w:t>The projections are developed to support a strategic view of NSW and are aligned with the</w:t>
        </w:r>
        <w:r w:rsidRPr="000907AD" w:rsidDel="008701E0">
          <w:t xml:space="preserve"> </w:t>
        </w:r>
      </w:ins>
      <w:del w:author="Natasha Singerova" w:date="2024-11-26T15:10:00Z" w:id="207">
        <w:r w:rsidRPr="000907AD" w:rsidDel="008701E0" w:rsidR="000907AD">
          <w:delText>This new version TZP2</w:delText>
        </w:r>
        <w:r w:rsidDel="008701E0" w:rsidR="000907AD">
          <w:delText>4</w:delText>
        </w:r>
        <w:r w:rsidRPr="000907AD" w:rsidDel="008701E0" w:rsidR="000907AD">
          <w:delText xml:space="preserve"> aligns with the </w:delText>
        </w:r>
      </w:del>
      <w:hyperlink w:history="1" r:id="rId9">
        <w:r w:rsidRPr="000907AD" w:rsidR="000907AD">
          <w:rPr>
            <w:rStyle w:val="Hyperlink"/>
          </w:rPr>
          <w:t>NSW Government Common Planning Assumptions</w:t>
        </w:r>
      </w:hyperlink>
      <w:r w:rsidRPr="000907AD" w:rsidR="000907AD">
        <w:t>.</w:t>
      </w:r>
      <w:r w:rsidR="005E30BA">
        <w:t xml:space="preserve"> </w:t>
      </w:r>
      <w:del w:author="Sisi Yang" w:date="2024-12-02T15:11:00Z" w:id="208">
        <w:r w:rsidRPr="005E30BA" w:rsidDel="005E30BA" w:rsidR="005E30BA">
          <w:delText>This new version TZP22 is an update on the previously published TZP19 and aligns with the NSW Government Common Planning Assumptions.</w:delText>
        </w:r>
      </w:del>
    </w:p>
    <w:p w:rsidRPr="00F3071F" w:rsidR="000907AD" w:rsidP="000907AD" w:rsidRDefault="005E30BA" w14:paraId="60513148" w14:textId="54297E4C">
      <w:ins w:author="Sisi Yang" w:date="2024-12-02T15:11:00Z" w:id="209">
        <w:r w:rsidRPr="00F3071F">
          <w:t>TZP2</w:t>
        </w:r>
        <w:r>
          <w:t>4</w:t>
        </w:r>
        <w:r w:rsidRPr="00F3071F">
          <w:t xml:space="preserve"> </w:t>
        </w:r>
      </w:ins>
      <w:del w:author="Sisi Yang" w:date="2024-12-02T15:11:00Z" w:id="210">
        <w:r w:rsidDel="005E30BA">
          <w:delText xml:space="preserve">TZP22 </w:delText>
        </w:r>
      </w:del>
      <w:r w:rsidRPr="00F3071F" w:rsidR="000907AD">
        <w:t>Employment Projections are for employed persons by place of work. They are provided by Industry using two breakdowns:</w:t>
      </w:r>
    </w:p>
    <w:p w:rsidRPr="00F3071F" w:rsidR="000907AD" w:rsidP="000907AD" w:rsidRDefault="000907AD" w14:paraId="25DC798A" w14:textId="77777777">
      <w:pPr>
        <w:numPr>
          <w:ilvl w:val="0"/>
          <w:numId w:val="4"/>
        </w:numPr>
      </w:pPr>
      <w:r w:rsidRPr="00EB577F">
        <w:rPr>
          <w:rPrChange w:author="Natasha Singerova" w:date="2024-11-27T16:16:00Z" w:id="211">
            <w:rPr>
              <w:highlight w:val="yellow"/>
            </w:rPr>
          </w:rPrChange>
        </w:rPr>
        <w:t>33 industry categories</w:t>
      </w:r>
      <w:r w:rsidRPr="00F3071F">
        <w:t xml:space="preserve"> (equivalent to the ABS 1-digit Australia and New Zealand Standard Industrial Classification (ANZSIC) codes with the exception of Manufacturing which is at 2-digit level).</w:t>
      </w:r>
    </w:p>
    <w:p w:rsidRPr="00EB577F" w:rsidR="000907AD" w:rsidP="000907AD" w:rsidRDefault="000907AD" w14:paraId="162F6991" w14:textId="77777777">
      <w:pPr>
        <w:numPr>
          <w:ilvl w:val="0"/>
          <w:numId w:val="4"/>
        </w:numPr>
      </w:pPr>
      <w:r w:rsidRPr="00EB577F">
        <w:rPr>
          <w:rPrChange w:author="Natasha Singerova" w:date="2024-11-27T16:16:00Z" w:id="212">
            <w:rPr>
              <w:highlight w:val="yellow"/>
            </w:rPr>
          </w:rPrChange>
        </w:rPr>
        <w:t>4 Broad Industry Categories</w:t>
      </w:r>
      <w:r w:rsidRPr="00EB577F">
        <w:t xml:space="preserve"> (groupings of the above)</w:t>
      </w:r>
    </w:p>
    <w:p w:rsidR="009221A4" w:rsidP="009221A4" w:rsidRDefault="009221A4" w14:paraId="5E64F9C6" w14:textId="5BC91BFB">
      <w:bookmarkStart w:name="_Hlk174620814" w:id="213"/>
      <w:r w:rsidRPr="00481CEB">
        <w:t xml:space="preserve">The projections in this release, </w:t>
      </w:r>
      <w:ins w:author="Sisi Yang" w:date="2024-12-02T15:12:00Z" w:id="214">
        <w:r w:rsidRPr="00481CEB" w:rsidR="005E30BA">
          <w:t>TZP2</w:t>
        </w:r>
        <w:r w:rsidR="005E30BA">
          <w:t>4</w:t>
        </w:r>
      </w:ins>
      <w:del w:author="Sisi Yang" w:date="2024-12-02T15:12:00Z" w:id="215">
        <w:r w:rsidDel="005E30BA" w:rsidR="005E30BA">
          <w:delText>TZP22</w:delText>
        </w:r>
      </w:del>
      <w:r w:rsidRPr="00481CEB">
        <w:t xml:space="preserve">, are presented annually </w:t>
      </w:r>
      <w:ins w:author="Natasha Singerova" w:date="2024-11-27T16:10:00Z" w:id="216">
        <w:r w:rsidR="008F76A4">
          <w:t xml:space="preserve">from </w:t>
        </w:r>
      </w:ins>
      <w:ins w:author="Sisi Yang" w:date="2024-12-02T15:12:00Z" w:id="217">
        <w:r w:rsidRPr="00481CEB" w:rsidR="005E30BA">
          <w:t>20</w:t>
        </w:r>
        <w:r w:rsidR="005E30BA">
          <w:t>21</w:t>
        </w:r>
        <w:r w:rsidRPr="00481CEB" w:rsidR="005E30BA">
          <w:t xml:space="preserve"> to 20</w:t>
        </w:r>
        <w:r w:rsidR="005E30BA">
          <w:t>31</w:t>
        </w:r>
        <w:r w:rsidRPr="00481CEB" w:rsidR="005E30BA">
          <w:t xml:space="preserve"> </w:t>
        </w:r>
      </w:ins>
      <w:del w:author="Sisi Yang" w:date="2024-12-02T15:12:00Z" w:id="218">
        <w:r w:rsidDel="005E30BA" w:rsidR="005E30BA">
          <w:delText xml:space="preserve">2016 to 2026 </w:delText>
        </w:r>
      </w:del>
      <w:r w:rsidRPr="00481CEB">
        <w:t xml:space="preserve">and </w:t>
      </w:r>
      <w:ins w:author="Sisi Yang" w:date="2024-12-02T15:12:00Z" w:id="219">
        <w:r w:rsidR="005E30BA">
          <w:t>5</w:t>
        </w:r>
      </w:ins>
      <w:del w:author="Sisi Yang" w:date="2024-12-02T15:12:00Z" w:id="220">
        <w:r w:rsidRPr="00481CEB" w:rsidDel="005E30BA">
          <w:delText>five</w:delText>
        </w:r>
      </w:del>
      <w:r w:rsidRPr="00481CEB">
        <w:t>-yearly from</w:t>
      </w:r>
      <w:ins w:author="Sheruni De alwis" w:date="2024-12-12T10:52:00Z" w:id="221">
        <w:r w:rsidR="00F97074">
          <w:t xml:space="preserve"> </w:t>
        </w:r>
      </w:ins>
      <w:del w:author="Sisi Yang" w:date="2024-12-02T15:12:00Z" w:id="222">
        <w:r w:rsidRPr="00481CEB" w:rsidDel="005E30BA">
          <w:delText xml:space="preserve"> </w:delText>
        </w:r>
      </w:del>
      <w:ins w:author="Sisi Yang" w:date="2024-12-02T15:13:00Z" w:id="223">
        <w:r w:rsidRPr="00481CEB" w:rsidR="005E30BA">
          <w:t>20</w:t>
        </w:r>
        <w:r w:rsidR="005E30BA">
          <w:t>31</w:t>
        </w:r>
        <w:r w:rsidRPr="00481CEB" w:rsidR="005E30BA">
          <w:t xml:space="preserve"> to 2066</w:t>
        </w:r>
      </w:ins>
      <w:del w:author="Sisi Yang" w:date="2024-12-02T15:12:00Z" w:id="224">
        <w:r w:rsidDel="005E30BA" w:rsidR="005E30BA">
          <w:delText>2026 to 2066</w:delText>
        </w:r>
      </w:del>
      <w:ins w:author="Sisi Yang" w:date="2024-12-02T15:13:00Z" w:id="225">
        <w:r w:rsidR="005E30BA">
          <w:t>,</w:t>
        </w:r>
      </w:ins>
      <w:r w:rsidR="005E30BA">
        <w:t xml:space="preserve"> </w:t>
      </w:r>
      <w:r w:rsidRPr="00481CEB">
        <w:t xml:space="preserve">and are in </w:t>
      </w:r>
      <w:ins w:author="Sisi Yang" w:date="2024-12-02T15:13:00Z" w:id="226">
        <w:r w:rsidRPr="00481CEB" w:rsidR="005E30BA">
          <w:t>TZ</w:t>
        </w:r>
        <w:r w:rsidR="005E30BA">
          <w:t>21</w:t>
        </w:r>
        <w:r w:rsidRPr="00481CEB" w:rsidR="005E30BA">
          <w:t xml:space="preserve"> </w:t>
        </w:r>
      </w:ins>
      <w:del w:author="Sisi Yang" w:date="2024-12-02T15:13:00Z" w:id="227">
        <w:r w:rsidDel="005E30BA" w:rsidR="005E30BA">
          <w:delText xml:space="preserve">TZ16 </w:delText>
        </w:r>
      </w:del>
      <w:r w:rsidRPr="00481CEB">
        <w:t>geography.</w:t>
      </w:r>
    </w:p>
    <w:p w:rsidRPr="00481CEB" w:rsidR="003F461A" w:rsidP="009221A4" w:rsidRDefault="005E30BA" w14:paraId="7ED71F4A" w14:textId="0C08E67E">
      <w:r w:rsidRPr="005E30BA">
        <w:t xml:space="preserve">Please note, </w:t>
      </w:r>
      <w:del w:author="Sisi Yang" w:date="2024-12-02T15:14:00Z" w:id="228">
        <w:r w:rsidRPr="005E30BA" w:rsidDel="005E30BA">
          <w:delText xml:space="preserve">TZP22 is based on best available data as at early to mid 2022. It includes the impacts from the Covid-19 pandemic and does not include results from the ABS 2021 Census as the relevant data had not been released at the time of TZP22 production. </w:delText>
        </w:r>
      </w:del>
      <w:ins w:author="Sisi Yang" w:date="2024-12-02T15:14:00Z" w:id="229">
        <w:r w:rsidRPr="00F72EE3">
          <w:t>TZP2</w:t>
        </w:r>
        <w:r w:rsidRPr="00F02FF8">
          <w:t>4</w:t>
        </w:r>
        <w:r w:rsidRPr="00F72EE3">
          <w:t xml:space="preserve"> is based on best available data as at </w:t>
        </w:r>
        <w:r w:rsidRPr="00C24B1B">
          <w:t xml:space="preserve">early </w:t>
        </w:r>
        <w:del w:author="Sheruni De alwis" w:date="2024-12-17T09:45:00Z" w:id="230">
          <w:r w:rsidRPr="00C24B1B" w:rsidDel="00863933">
            <w:delText>to mid-</w:delText>
          </w:r>
        </w:del>
        <w:r w:rsidRPr="00C24B1B">
          <w:t>202</w:t>
        </w:r>
        <w:r w:rsidRPr="00F02FF8">
          <w:t>4,</w:t>
        </w:r>
      </w:ins>
      <w:ins w:author="Sheruni De alwis" w:date="2024-12-12T10:52:00Z" w:id="231">
        <w:r w:rsidR="00F97074">
          <w:t xml:space="preserve"> </w:t>
        </w:r>
      </w:ins>
      <w:ins w:author="Sheruni De alwis" w:date="2024-12-12T10:53:00Z" w:id="232">
        <w:r w:rsidR="00F97074">
          <w:t>and</w:t>
        </w:r>
      </w:ins>
      <w:ins w:author="Sisi Yang" w:date="2024-12-02T15:14:00Z" w:id="233">
        <w:r w:rsidRPr="00F02FF8">
          <w:t xml:space="preserve"> the projections incorporate results of the National Census conducted by the ABS in August 2021</w:t>
        </w:r>
        <w:r>
          <w:t>.</w:t>
        </w:r>
      </w:ins>
    </w:p>
    <w:bookmarkEnd w:id="213"/>
    <w:p w:rsidRPr="009221A4" w:rsidR="009221A4" w:rsidP="009221A4" w:rsidRDefault="009221A4" w14:paraId="6D50668D" w14:textId="77777777">
      <w:r w:rsidRPr="009221A4">
        <w:rPr>
          <w:b/>
          <w:bCs/>
        </w:rPr>
        <w:t>Key Data Inputs used:</w:t>
      </w:r>
    </w:p>
    <w:p w:rsidRPr="009221A4" w:rsidR="009221A4" w:rsidP="009221A4" w:rsidRDefault="00272186" w14:paraId="407B17F9" w14:textId="319F663C">
      <w:pPr>
        <w:numPr>
          <w:ilvl w:val="0"/>
          <w:numId w:val="5"/>
        </w:numPr>
      </w:pPr>
      <w:ins w:author="Sisi Yang" w:date="2024-12-02T15:15:00Z" w:id="234">
        <w:r w:rsidRPr="009221A4">
          <w:t>TZP2</w:t>
        </w:r>
        <w:r>
          <w:t>4</w:t>
        </w:r>
      </w:ins>
      <w:ins w:author="Sheruni De alwis" w:date="2024-12-12T10:53:00Z" w:id="235">
        <w:r w:rsidR="00F97074">
          <w:t xml:space="preserve"> </w:t>
        </w:r>
      </w:ins>
      <w:del w:author="Sisi Yang" w:date="2024-12-02T15:15:00Z" w:id="236">
        <w:r w:rsidDel="00272186">
          <w:delText xml:space="preserve">TZP22 </w:delText>
        </w:r>
      </w:del>
      <w:r w:rsidRPr="009221A4" w:rsidR="009221A4">
        <w:t>Workforce Projections</w:t>
      </w:r>
    </w:p>
    <w:p w:rsidRPr="00EB577F" w:rsidR="009221A4" w:rsidP="009221A4" w:rsidRDefault="008F76A4" w14:paraId="4D5382E6" w14:textId="2E21A008">
      <w:pPr>
        <w:numPr>
          <w:ilvl w:val="0"/>
          <w:numId w:val="5"/>
        </w:numPr>
        <w:rPr>
          <w:rPrChange w:author="Natasha Singerova" w:date="2024-11-27T16:16:00Z" w:id="237">
            <w:rPr>
              <w:highlight w:val="yellow"/>
            </w:rPr>
          </w:rPrChange>
        </w:rPr>
      </w:pPr>
      <w:ins w:author="Natasha Singerova" w:date="2024-11-27T16:13:00Z" w:id="238">
        <w:r w:rsidRPr="00EB577F">
          <w:t xml:space="preserve">Census 2021 </w:t>
        </w:r>
      </w:ins>
      <w:ins w:author="Natasha Singerova" w:date="2024-11-27T17:12:00Z" w:id="239">
        <w:r w:rsidR="00595992">
          <w:t>Place of Work</w:t>
        </w:r>
      </w:ins>
      <w:ins w:author="Natasha Singerova" w:date="2024-11-27T16:13:00Z" w:id="240">
        <w:r w:rsidRPr="00EB577F">
          <w:t xml:space="preserve"> by Destination Zone </w:t>
        </w:r>
      </w:ins>
      <w:del w:author="Natasha Singerova" w:date="2024-11-27T16:13:00Z" w:id="241">
        <w:r w:rsidRPr="00EB577F" w:rsidDel="008F76A4" w:rsidR="009221A4">
          <w:rPr>
            <w:rPrChange w:author="Natasha Singerova" w:date="2024-11-27T16:16:00Z" w:id="242">
              <w:rPr>
                <w:highlight w:val="yellow"/>
              </w:rPr>
            </w:rPrChange>
          </w:rPr>
          <w:delText>Census Journey to Work 2021 dataset by Destination Zone</w:delText>
        </w:r>
      </w:del>
      <w:r w:rsidRPr="00EB577F" w:rsidR="009221A4">
        <w:rPr>
          <w:rPrChange w:author="Natasha Singerova" w:date="2024-11-27T16:16:00Z" w:id="243">
            <w:rPr>
              <w:highlight w:val="yellow"/>
            </w:rPr>
          </w:rPrChange>
        </w:rPr>
        <w:t xml:space="preserve"> - ABS</w:t>
      </w:r>
    </w:p>
    <w:p w:rsidRPr="00EB577F" w:rsidR="009221A4" w:rsidP="009221A4" w:rsidRDefault="009221A4" w14:paraId="17D18A6C" w14:textId="77777777">
      <w:pPr>
        <w:numPr>
          <w:ilvl w:val="0"/>
          <w:numId w:val="5"/>
        </w:numPr>
        <w:rPr>
          <w:rPrChange w:author="Natasha Singerova" w:date="2024-11-27T16:16:00Z" w:id="244">
            <w:rPr>
              <w:highlight w:val="yellow"/>
            </w:rPr>
          </w:rPrChange>
        </w:rPr>
      </w:pPr>
      <w:r w:rsidRPr="00EB577F">
        <w:rPr>
          <w:rPrChange w:author="Natasha Singerova" w:date="2024-11-27T16:16:00Z" w:id="245">
            <w:rPr>
              <w:highlight w:val="yellow"/>
            </w:rPr>
          </w:rPrChange>
        </w:rPr>
        <w:t>State-level Employment projections – NSW Treasury</w:t>
      </w:r>
    </w:p>
    <w:p w:rsidRPr="009221A4" w:rsidR="009221A4" w:rsidP="009221A4" w:rsidRDefault="00981877" w14:paraId="5CB8150B" w14:textId="5155956C">
      <w:pPr>
        <w:numPr>
          <w:ilvl w:val="0"/>
          <w:numId w:val="5"/>
        </w:numPr>
      </w:pPr>
      <w:ins w:author="Natasha Singerova" w:date="2024-12-12T13:26:00Z" w:id="246">
        <w:r>
          <w:t xml:space="preserve">SA4 </w:t>
        </w:r>
      </w:ins>
      <w:r w:rsidRPr="009221A4" w:rsidR="009221A4">
        <w:t>Employment by industry projections - Victoria University</w:t>
      </w:r>
    </w:p>
    <w:p w:rsidRPr="009221A4" w:rsidR="009221A4" w:rsidP="009221A4" w:rsidRDefault="009221A4" w14:paraId="1D0C2F99" w14:textId="37C2B7FB">
      <w:pPr>
        <w:numPr>
          <w:ilvl w:val="0"/>
          <w:numId w:val="5"/>
        </w:numPr>
      </w:pPr>
      <w:r w:rsidRPr="009221A4">
        <w:t xml:space="preserve">Future Employment Development Database (FEDD) - a custom dataset compiled by TfNSW in late </w:t>
      </w:r>
      <w:ins w:author="Sisi Yang" w:date="2024-12-02T15:17:00Z" w:id="247">
        <w:r w:rsidRPr="009221A4" w:rsidR="00272186">
          <w:t>20</w:t>
        </w:r>
        <w:r w:rsidR="00272186">
          <w:t>23</w:t>
        </w:r>
      </w:ins>
      <w:del w:author="Sisi Yang" w:date="2024-12-02T15:17:00Z" w:id="248">
        <w:r w:rsidDel="00272186" w:rsidR="00272186">
          <w:delText>2019</w:delText>
        </w:r>
      </w:del>
      <w:r w:rsidRPr="009221A4">
        <w:t xml:space="preserve"> </w:t>
      </w:r>
      <w:del w:author="Natasha Singerova" w:date="2024-12-12T13:27:00Z" w:id="249">
        <w:r w:rsidRPr="009221A4" w:rsidDel="00981877">
          <w:delText>and updated in</w:delText>
        </w:r>
      </w:del>
      <w:ins w:author="Natasha Singerova" w:date="2024-12-12T13:27:00Z" w:id="250">
        <w:r w:rsidR="00981877">
          <w:t>to</w:t>
        </w:r>
      </w:ins>
      <w:ins w:author="Sheruni De alwis" w:date="2024-12-12T10:53:00Z" w:id="251">
        <w:r w:rsidR="00F97074">
          <w:t xml:space="preserve"> </w:t>
        </w:r>
      </w:ins>
      <w:del w:author="Sisi Yang" w:date="2024-12-02T15:17:00Z" w:id="252">
        <w:r w:rsidRPr="009221A4" w:rsidDel="00272186">
          <w:delText xml:space="preserve"> </w:delText>
        </w:r>
      </w:del>
      <w:ins w:author="Sisi Yang" w:date="2024-12-02T15:17:00Z" w:id="253">
        <w:r w:rsidR="00272186">
          <w:t>early</w:t>
        </w:r>
        <w:r w:rsidRPr="009221A4" w:rsidR="00272186">
          <w:t>-202</w:t>
        </w:r>
        <w:r w:rsidR="00272186">
          <w:t>4</w:t>
        </w:r>
      </w:ins>
      <w:del w:author="Sisi Yang" w:date="2024-12-02T15:17:00Z" w:id="254">
        <w:r w:rsidDel="00272186" w:rsidR="00272186">
          <w:delText>mid-2022</w:delText>
        </w:r>
      </w:del>
      <w:r w:rsidRPr="009221A4">
        <w:t>, that presents the number of jobs expected from major projects based on publicly available documents.</w:t>
      </w:r>
    </w:p>
    <w:p w:rsidRPr="009221A4" w:rsidR="009221A4" w:rsidP="009221A4" w:rsidRDefault="009221A4" w14:paraId="778AC9EF" w14:textId="12152EC3">
      <w:r w:rsidRPr="009221A4">
        <w:t xml:space="preserve">For a summary of the </w:t>
      </w:r>
      <w:ins w:author="Sisi Yang" w:date="2024-12-02T15:18:00Z" w:id="255">
        <w:r w:rsidRPr="009221A4" w:rsidR="00272186">
          <w:t>TZP2</w:t>
        </w:r>
        <w:r w:rsidR="00272186">
          <w:t>4</w:t>
        </w:r>
        <w:r w:rsidRPr="009221A4" w:rsidR="00272186">
          <w:t xml:space="preserve"> </w:t>
        </w:r>
      </w:ins>
      <w:del w:author="Sisi Yang" w:date="2024-12-02T15:18:00Z" w:id="256">
        <w:r w:rsidDel="00272186" w:rsidR="00272186">
          <w:delText xml:space="preserve">TZP22 </w:delText>
        </w:r>
      </w:del>
      <w:r w:rsidRPr="009221A4">
        <w:t>Projections method please refer to the </w:t>
      </w:r>
      <w:r w:rsidRPr="008701E0">
        <w:rPr>
          <w:b/>
          <w:bCs/>
          <w:rPrChange w:author="Natasha Singerova" w:date="2024-11-26T15:11:00Z" w:id="257">
            <w:rPr/>
          </w:rPrChange>
        </w:rPr>
        <w:t>TZP2</w:t>
      </w:r>
      <w:ins w:author="Natasha Singerova" w:date="2024-09-13T16:02:00Z" w:id="258">
        <w:r w:rsidRPr="008701E0" w:rsidR="00902AAF">
          <w:rPr>
            <w:b/>
            <w:bCs/>
            <w:rPrChange w:author="Natasha Singerova" w:date="2024-11-26T15:11:00Z" w:id="259">
              <w:rPr/>
            </w:rPrChange>
          </w:rPr>
          <w:t>4</w:t>
        </w:r>
      </w:ins>
      <w:del w:author="Natasha Singerova" w:date="2024-09-13T16:02:00Z" w:id="260">
        <w:r w:rsidRPr="008701E0" w:rsidDel="00902AAF">
          <w:rPr>
            <w:b/>
            <w:bCs/>
            <w:rPrChange w:author="Natasha Singerova" w:date="2024-11-26T15:11:00Z" w:id="261">
              <w:rPr/>
            </w:rPrChange>
          </w:rPr>
          <w:delText>2</w:delText>
        </w:r>
      </w:del>
      <w:r w:rsidRPr="008701E0">
        <w:rPr>
          <w:b/>
          <w:bCs/>
          <w:rPrChange w:author="Natasha Singerova" w:date="2024-11-26T15:11:00Z" w:id="262">
            <w:rPr/>
          </w:rPrChange>
        </w:rPr>
        <w:t xml:space="preserve"> Factsheet</w:t>
      </w:r>
      <w:r w:rsidRPr="009221A4">
        <w:t xml:space="preserve"> </w:t>
      </w:r>
      <w:ins w:author="Sisi Yang" w:date="2024-12-02T15:19:00Z" w:id="263">
        <w:r w:rsidRPr="009221A4" w:rsidR="00272186">
          <w:rPr>
            <w:highlight w:val="yellow"/>
          </w:rPr>
          <w:t>(put link here)</w:t>
        </w:r>
      </w:ins>
    </w:p>
    <w:p w:rsidRPr="009221A4" w:rsidR="009221A4" w:rsidP="009221A4" w:rsidRDefault="009221A4" w14:paraId="2271CF5C" w14:textId="1D7D2A0D">
      <w:r w:rsidRPr="009221A4">
        <w:t>For more detail on the projection process please refer to the </w:t>
      </w:r>
      <w:ins w:author="Sisi Yang" w:date="2024-12-02T15:18:00Z" w:id="264">
        <w:r w:rsidRPr="008701E0" w:rsidR="00272186">
          <w:rPr>
            <w:b/>
            <w:bCs/>
            <w:rPrChange w:author="Natasha Singerova" w:date="2024-11-26T15:11:00Z" w:id="265">
              <w:rPr/>
            </w:rPrChange>
          </w:rPr>
          <w:t xml:space="preserve">TZP24 </w:t>
        </w:r>
      </w:ins>
      <w:del w:author="Sisi Yang" w:date="2024-12-02T15:18:00Z" w:id="266">
        <w:r w:rsidRPr="00272186" w:rsidDel="00272186" w:rsidR="00272186">
          <w:rPr>
            <w:b/>
            <w:bCs/>
          </w:rPr>
          <w:delText>TZP22</w:delText>
        </w:r>
      </w:del>
      <w:r w:rsidR="00272186">
        <w:t xml:space="preserve"> </w:t>
      </w:r>
      <w:r w:rsidRPr="008701E0">
        <w:rPr>
          <w:b/>
          <w:bCs/>
          <w:rPrChange w:author="Natasha Singerova" w:date="2024-11-26T15:11:00Z" w:id="267">
            <w:rPr/>
          </w:rPrChange>
        </w:rPr>
        <w:t>Technical Guide</w:t>
      </w:r>
      <w:r>
        <w:t xml:space="preserve"> </w:t>
      </w:r>
      <w:ins w:author="Sisi Yang" w:date="2024-12-02T15:19:00Z" w:id="268">
        <w:r w:rsidRPr="009221A4" w:rsidR="00272186">
          <w:rPr>
            <w:highlight w:val="yellow"/>
          </w:rPr>
          <w:t>(put link here)</w:t>
        </w:r>
      </w:ins>
    </w:p>
    <w:p w:rsidRPr="009221A4" w:rsidR="009221A4" w:rsidP="009221A4" w:rsidRDefault="009221A4" w14:paraId="032CC7E1" w14:textId="2918001D">
      <w:r w:rsidRPr="009221A4">
        <w:lastRenderedPageBreak/>
        <w:t>Additional land use information for </w:t>
      </w:r>
      <w:r w:rsidRPr="00656532">
        <w:rPr>
          <w:b/>
          <w:bCs/>
          <w:rPrChange w:author="Natasha Singerova" w:date="2024-12-11T16:16:00Z" w:id="269">
            <w:rPr/>
          </w:rPrChange>
        </w:rPr>
        <w:t>population</w:t>
      </w:r>
      <w:r w:rsidRPr="009221A4">
        <w:t> </w:t>
      </w:r>
      <w:r w:rsidRPr="009221A4">
        <w:rPr>
          <w:highlight w:val="yellow"/>
        </w:rPr>
        <w:t>(put link here)</w:t>
      </w:r>
      <w:r>
        <w:t xml:space="preserve"> </w:t>
      </w:r>
      <w:r w:rsidRPr="00E56C80">
        <w:t>and </w:t>
      </w:r>
      <w:r w:rsidRPr="00656532">
        <w:rPr>
          <w:b/>
          <w:bCs/>
          <w:rPrChange w:author="Natasha Singerova" w:date="2024-12-11T16:16:00Z" w:id="270">
            <w:rPr/>
          </w:rPrChange>
        </w:rPr>
        <w:t>workforce</w:t>
      </w:r>
      <w:r w:rsidRPr="009221A4">
        <w:t> </w:t>
      </w:r>
      <w:r w:rsidRPr="009221A4">
        <w:rPr>
          <w:highlight w:val="yellow"/>
        </w:rPr>
        <w:t>(put link here)</w:t>
      </w:r>
      <w:r>
        <w:t xml:space="preserve"> </w:t>
      </w:r>
      <w:r w:rsidRPr="009221A4">
        <w:t>as well as </w:t>
      </w:r>
      <w:r w:rsidRPr="00E56C80">
        <w:rPr>
          <w:b/>
          <w:bCs/>
          <w:rPrChange w:author="Sisi Yang" w:date="2024-11-26T15:42:00Z" w:id="271">
            <w:rPr/>
          </w:rPrChange>
        </w:rPr>
        <w:t>Travel Zone</w:t>
      </w:r>
      <w:ins w:author="Sisi Yang" w:date="2024-11-26T15:42:00Z" w:id="272">
        <w:r w:rsidRPr="00E56C80" w:rsidR="00E56C80">
          <w:rPr>
            <w:b/>
            <w:bCs/>
            <w:rPrChange w:author="Sisi Yang" w:date="2024-11-26T15:42:00Z" w:id="273">
              <w:rPr/>
            </w:rPrChange>
          </w:rPr>
          <w:t xml:space="preserve"> 2021</w:t>
        </w:r>
      </w:ins>
      <w:r w:rsidRPr="00E56C80">
        <w:rPr>
          <w:b/>
          <w:bCs/>
          <w:rPrChange w:author="Sisi Yang" w:date="2024-11-26T15:42:00Z" w:id="274">
            <w:rPr/>
          </w:rPrChange>
        </w:rPr>
        <w:t xml:space="preserve"> boundaries</w:t>
      </w:r>
      <w:r w:rsidRPr="009221A4">
        <w:t xml:space="preserve"> for NSW </w:t>
      </w:r>
      <w:ins w:author="Sisi Yang" w:date="2024-12-02T15:19:00Z" w:id="275">
        <w:r w:rsidR="00272186">
          <w:t xml:space="preserve">(TZ21, put link here) </w:t>
        </w:r>
      </w:ins>
      <w:ins w:author="Natasha Singerova" w:date="2024-09-13T16:03:00Z" w:id="276">
        <w:r w:rsidR="00902AAF">
          <w:t xml:space="preserve">and </w:t>
        </w:r>
        <w:r w:rsidRPr="00E56C80" w:rsidR="00902AAF">
          <w:t>concordance</w:t>
        </w:r>
      </w:ins>
      <w:ins w:author="Natasha Singerova" w:date="2024-09-13T16:05:00Z" w:id="277">
        <w:r w:rsidRPr="00E56C80" w:rsidR="00902AAF">
          <w:t xml:space="preserve"> files</w:t>
        </w:r>
      </w:ins>
      <w:ins w:author="Natasha Singerova" w:date="2024-09-13T16:03:00Z" w:id="278">
        <w:r w:rsidR="00902AAF">
          <w:t xml:space="preserve"> </w:t>
        </w:r>
        <w:del w:author="Sisi Yang" w:date="2024-11-26T15:43:00Z" w:id="279">
          <w:r w:rsidDel="00E56C80" w:rsidR="00902AAF">
            <w:delText>(</w:delText>
          </w:r>
        </w:del>
        <w:del w:author="Sisi Yang" w:date="2024-11-26T15:35:00Z" w:id="280">
          <w:r w:rsidRPr="00E56C80" w:rsidDel="00E56C80" w:rsidR="00902AAF">
            <w:rPr>
              <w:highlight w:val="yellow"/>
              <w:rPrChange w:author="Sisi Yang" w:date="2024-11-26T15:35:00Z" w:id="281">
                <w:rPr/>
              </w:rPrChange>
            </w:rPr>
            <w:delText>incl link</w:delText>
          </w:r>
        </w:del>
        <w:del w:author="Sisi Yang" w:date="2024-11-26T15:43:00Z" w:id="282">
          <w:r w:rsidDel="00E56C80" w:rsidR="00902AAF">
            <w:delText>)</w:delText>
          </w:r>
        </w:del>
      </w:ins>
      <w:ins w:author="Natasha Singerova" w:date="2024-11-26T15:12:00Z" w:id="283">
        <w:del w:author="Sisi Yang" w:date="2024-11-26T15:43:00Z" w:id="284">
          <w:r w:rsidDel="00E56C80" w:rsidR="008701E0">
            <w:delText xml:space="preserve"> </w:delText>
          </w:r>
        </w:del>
      </w:ins>
      <w:r w:rsidRPr="009221A4">
        <w:t>are also available for download on the Open Data Hub.</w:t>
      </w:r>
    </w:p>
    <w:p w:rsidRPr="009221A4" w:rsidR="009221A4" w:rsidP="009221A4" w:rsidRDefault="009221A4" w14:paraId="67FCB2D7" w14:textId="11FFD562">
      <w:r w:rsidRPr="00EB577F">
        <w:rPr>
          <w:rPrChange w:author="Natasha Singerova" w:date="2024-11-27T16:16:00Z" w:id="285">
            <w:rPr>
              <w:highlight w:val="yellow"/>
            </w:rPr>
          </w:rPrChange>
        </w:rPr>
        <w:t xml:space="preserve">A visualisation of the employment projections is available on the Transport for NSW Website </w:t>
      </w:r>
      <w:r w:rsidRPr="00EB577F">
        <w:rPr>
          <w:b/>
          <w:bCs/>
          <w:rPrChange w:author="Natasha Singerova" w:date="2024-11-27T16:16:00Z" w:id="286">
            <w:rPr>
              <w:highlight w:val="yellow"/>
            </w:rPr>
          </w:rPrChange>
        </w:rPr>
        <w:t>under</w:t>
      </w:r>
      <w:r w:rsidR="00BB7DD6">
        <w:rPr>
          <w:b/>
          <w:bCs/>
        </w:rPr>
        <w:t xml:space="preserve"> </w:t>
      </w:r>
      <w:del w:author="Sisi Yang" w:date="2024-12-02T15:47:00Z" w:id="287">
        <w:r w:rsidRPr="00BB7DD6" w:rsidDel="00BB7DD6" w:rsidR="00BB7DD6">
          <w:rPr>
            <w:b/>
            <w:bCs/>
          </w:rPr>
          <w:fldChar w:fldCharType="begin"/>
        </w:r>
        <w:r w:rsidRPr="00BB7DD6" w:rsidDel="00BB7DD6" w:rsidR="00BB7DD6">
          <w:rPr>
            <w:b/>
            <w:bCs/>
          </w:rPr>
          <w:delInstrText>HYPERLINK "https://www.transport.nsw.gov.au/data-and-research/reference-information/travel-zone-explorer-visualisation"</w:delInstrText>
        </w:r>
        <w:r w:rsidRPr="00BB7DD6" w:rsidDel="00BB7DD6" w:rsidR="00BB7DD6">
          <w:rPr>
            <w:b/>
            <w:bCs/>
          </w:rPr>
        </w:r>
        <w:r w:rsidRPr="00BB7DD6" w:rsidDel="00BB7DD6" w:rsidR="00BB7DD6">
          <w:rPr>
            <w:b/>
            <w:bCs/>
          </w:rPr>
          <w:fldChar w:fldCharType="separate"/>
        </w:r>
        <w:r w:rsidRPr="00BB7DD6" w:rsidDel="00BB7DD6" w:rsidR="00BB7DD6">
          <w:rPr>
            <w:rStyle w:val="Hyperlink"/>
            <w:b/>
            <w:bCs/>
          </w:rPr>
          <w:delText>Reference Information</w:delText>
        </w:r>
        <w:r w:rsidRPr="00BB7DD6" w:rsidDel="00BB7DD6" w:rsidR="00BB7DD6">
          <w:rPr>
            <w:b/>
            <w:bCs/>
          </w:rPr>
          <w:fldChar w:fldCharType="end"/>
        </w:r>
      </w:del>
      <w:ins w:author="Natasha Singerova" w:date="2024-11-26T15:16:00Z" w:id="288">
        <w:del w:author="Sisi Yang" w:date="2024-12-02T15:47:00Z" w:id="289">
          <w:r w:rsidRPr="00EB577F" w:rsidDel="00BB7DD6" w:rsidR="00737914">
            <w:rPr>
              <w:b/>
              <w:bCs/>
              <w:rPrChange w:author="Natasha Singerova" w:date="2024-11-27T16:16:00Z" w:id="290">
                <w:rPr>
                  <w:b/>
                  <w:bCs/>
                  <w:highlight w:val="yellow"/>
                </w:rPr>
              </w:rPrChange>
            </w:rPr>
            <w:delText xml:space="preserve"> </w:delText>
          </w:r>
        </w:del>
      </w:ins>
      <w:ins w:author="Sisi Yang" w:date="2024-12-02T15:20:00Z" w:id="291">
        <w:r w:rsidRPr="00EB577F" w:rsidR="00272186">
          <w:rPr>
            <w:b/>
            <w:bCs/>
            <w:rPrChange w:author="Natasha Singerova" w:date="2024-11-27T16:16:00Z" w:id="292">
              <w:rPr>
                <w:b/>
                <w:bCs/>
                <w:highlight w:val="yellow"/>
              </w:rPr>
            </w:rPrChange>
          </w:rPr>
          <w:t>Data and Research/</w:t>
        </w:r>
        <w:del w:author="Natasha Singerova" w:date="2024-11-26T15:16:00Z" w:id="293">
          <w:r w:rsidRPr="00EB577F" w:rsidDel="00737914" w:rsidR="00272186">
            <w:rPr>
              <w:b/>
              <w:bCs/>
              <w:rPrChange w:author="Natasha Singerova" w:date="2024-11-27T16:16:00Z" w:id="294">
                <w:rPr>
                  <w:highlight w:val="yellow"/>
                </w:rPr>
              </w:rPrChange>
            </w:rPr>
            <w:delText> </w:delText>
          </w:r>
        </w:del>
        <w:r w:rsidRPr="00EB577F" w:rsidR="00272186">
          <w:rPr>
            <w:b/>
            <w:bCs/>
            <w:rPrChange w:author="Natasha Singerova" w:date="2024-11-27T16:16:00Z" w:id="295">
              <w:rPr>
                <w:highlight w:val="yellow"/>
              </w:rPr>
            </w:rPrChange>
          </w:rPr>
          <w:t>Reference Information</w:t>
        </w:r>
        <w:r w:rsidR="00272186">
          <w:t xml:space="preserve"> </w:t>
        </w:r>
        <w:r w:rsidRPr="009221A4" w:rsidR="00272186">
          <w:rPr>
            <w:highlight w:val="yellow"/>
          </w:rPr>
          <w:t>(put link here)</w:t>
        </w:r>
        <w:r w:rsidRPr="009221A4" w:rsidR="00272186">
          <w:t>.</w:t>
        </w:r>
      </w:ins>
    </w:p>
    <w:p w:rsidRPr="00046D18" w:rsidR="00046D18" w:rsidP="00046D18" w:rsidRDefault="00046D18" w14:paraId="735AF8C2" w14:textId="77777777">
      <w:r w:rsidRPr="00046D18">
        <w:rPr>
          <w:b/>
          <w:bCs/>
        </w:rPr>
        <w:t>Cautions</w:t>
      </w:r>
    </w:p>
    <w:p w:rsidRPr="00046D18" w:rsidR="00046D18" w:rsidP="00046D18" w:rsidRDefault="00046D18" w14:paraId="04061D7F" w14:textId="74F4CA15">
      <w:r w:rsidRPr="00046D18">
        <w:t xml:space="preserve">The </w:t>
      </w:r>
      <w:ins w:author="Sisi Yang" w:date="2024-12-02T15:21:00Z" w:id="296">
        <w:r w:rsidRPr="00046D18" w:rsidR="00272186">
          <w:t>TZP2</w:t>
        </w:r>
        <w:r w:rsidR="00272186">
          <w:t xml:space="preserve">4 </w:t>
        </w:r>
      </w:ins>
      <w:del w:author="Sisi Yang" w:date="2024-12-02T15:21:00Z" w:id="297">
        <w:r w:rsidDel="00272186" w:rsidR="00272186">
          <w:delText xml:space="preserve">TZP22 </w:delText>
        </w:r>
      </w:del>
      <w:r w:rsidRPr="00046D18">
        <w:t xml:space="preserve">dataset represents one view of the future aligned with the NSW Government Common Planning Assumptions </w:t>
      </w:r>
      <w:del w:author="Natasha Singerova" w:date="2024-11-26T15:14:00Z" w:id="298">
        <w:r w:rsidRPr="00046D18" w:rsidDel="008701E0">
          <w:delText xml:space="preserve">and </w:delText>
        </w:r>
      </w:del>
      <w:ins w:author="Natasha Singerova" w:date="2024-11-26T15:14:00Z" w:id="299">
        <w:r w:rsidR="008701E0">
          <w:t>for</w:t>
        </w:r>
        <w:r w:rsidRPr="00046D18" w:rsidR="008701E0">
          <w:t xml:space="preserve"> </w:t>
        </w:r>
      </w:ins>
      <w:r w:rsidRPr="00046D18">
        <w:t xml:space="preserve">population and </w:t>
      </w:r>
      <w:del w:author="Natasha Singerova" w:date="2024-12-12T12:55:00Z" w:id="300">
        <w:r w:rsidRPr="00046D18" w:rsidDel="00F57CD4">
          <w:delText xml:space="preserve">economic </w:delText>
        </w:r>
      </w:del>
      <w:ins w:author="Natasha Singerova" w:date="2024-12-12T12:55:00Z" w:id="301">
        <w:r w:rsidR="00F57CD4">
          <w:t>employment</w:t>
        </w:r>
        <w:r w:rsidRPr="00046D18" w:rsidR="00F57CD4">
          <w:t xml:space="preserve"> </w:t>
        </w:r>
      </w:ins>
      <w:r w:rsidRPr="00046D18">
        <w:t>projections.</w:t>
      </w:r>
    </w:p>
    <w:p w:rsidRPr="00046D18" w:rsidR="00046D18" w:rsidP="00046D18" w:rsidRDefault="00046D18" w14:paraId="79A63DB7" w14:textId="77777777">
      <w:r w:rsidRPr="00046D18">
        <w:t xml:space="preserve">The projections are not based on specific assumptions about future new transport </w:t>
      </w:r>
      <w:proofErr w:type="gramStart"/>
      <w:r w:rsidRPr="00046D18">
        <w:t>infrastructure, but</w:t>
      </w:r>
      <w:proofErr w:type="gramEnd"/>
      <w:r w:rsidRPr="00046D18">
        <w:t xml:space="preserve"> do take into account known land-use developments underway or planned, and strategic plans.</w:t>
      </w:r>
    </w:p>
    <w:p w:rsidRPr="00046D18" w:rsidR="00046D18" w:rsidP="00046D18" w:rsidRDefault="00272186" w14:paraId="799A989A" w14:textId="5CAFC6FE">
      <w:pPr>
        <w:numPr>
          <w:ilvl w:val="0"/>
          <w:numId w:val="6"/>
        </w:numPr>
      </w:pPr>
      <w:ins w:author="Sisi Yang" w:date="2024-12-02T15:21:00Z" w:id="302">
        <w:r w:rsidRPr="00046D18">
          <w:t>TZP2</w:t>
        </w:r>
        <w:r>
          <w:t>4</w:t>
        </w:r>
      </w:ins>
      <w:ins w:author="Sheruni De alwis" w:date="2024-12-12T10:59:00Z" w:id="303">
        <w:r w:rsidR="00C24887">
          <w:t xml:space="preserve"> </w:t>
        </w:r>
      </w:ins>
      <w:del w:author="Sisi Yang" w:date="2024-12-02T15:21:00Z" w:id="304">
        <w:r w:rsidDel="00272186">
          <w:delText xml:space="preserve">TZP22 </w:delText>
        </w:r>
      </w:del>
      <w:r w:rsidRPr="00046D18" w:rsidR="00046D18">
        <w:t>is a strategic state-wide dataset and caution should be exercised when considering results at detailed breakdowns.</w:t>
      </w:r>
    </w:p>
    <w:p w:rsidRPr="00046D18" w:rsidR="00046D18" w:rsidP="00046D18" w:rsidRDefault="00046D18" w14:paraId="3ADD475A" w14:textId="57AF68A7">
      <w:pPr>
        <w:numPr>
          <w:ilvl w:val="0"/>
          <w:numId w:val="6"/>
        </w:numPr>
      </w:pPr>
      <w:r w:rsidRPr="00046D18">
        <w:t>The TZP2</w:t>
      </w:r>
      <w:r>
        <w:t>4</w:t>
      </w:r>
      <w:r w:rsidRPr="00046D18">
        <w:t xml:space="preserve"> outputs represent a point in time set of projections (as at early </w:t>
      </w:r>
      <w:del w:author="Sheruni De alwis" w:date="2024-12-17T09:45:00Z" w:id="305">
        <w:r w:rsidRPr="00046D18" w:rsidDel="00863933">
          <w:delText>to mid 202</w:delText>
        </w:r>
        <w:r w:rsidDel="00863933">
          <w:delText>4</w:delText>
        </w:r>
      </w:del>
      <w:ins w:author="Natasha Singerova" w:date="2024-11-27T16:24:00Z" w:id="306">
        <w:del w:author="Sheruni De alwis" w:date="2024-12-17T09:45:00Z" w:id="307">
          <w:r w:rsidRPr="00046D18" w:rsidDel="00863933" w:rsidR="008553B8">
            <w:delText>mid</w:delText>
          </w:r>
        </w:del>
        <w:r w:rsidRPr="00046D18" w:rsidR="008553B8">
          <w:t>-202</w:t>
        </w:r>
        <w:r w:rsidR="008553B8">
          <w:t>4</w:t>
        </w:r>
      </w:ins>
      <w:r w:rsidRPr="00046D18">
        <w:t>).</w:t>
      </w:r>
    </w:p>
    <w:p w:rsidRPr="00046D18" w:rsidR="00046D18" w:rsidP="00046D18" w:rsidRDefault="00046D18" w14:paraId="560727D4" w14:textId="77777777">
      <w:pPr>
        <w:numPr>
          <w:ilvl w:val="0"/>
          <w:numId w:val="6"/>
        </w:numPr>
      </w:pPr>
      <w:r w:rsidRPr="00046D18">
        <w:t>The projections are not government targets.</w:t>
      </w:r>
    </w:p>
    <w:p w:rsidRPr="00046D18" w:rsidR="00046D18" w:rsidP="00046D18" w:rsidRDefault="00046D18" w14:paraId="6B8FCB93" w14:textId="77777777">
      <w:pPr>
        <w:numPr>
          <w:ilvl w:val="0"/>
          <w:numId w:val="6"/>
        </w:numPr>
      </w:pPr>
      <w:r w:rsidRPr="00046D18">
        <w:t>Travel Zone (TZ) level outputs are projections only and should be used as a guide. As with all small area data, aggregating of travel zone projections to higher geographies leads to more robust results.</w:t>
      </w:r>
    </w:p>
    <w:p w:rsidRPr="00046D18" w:rsidR="00046D18" w:rsidP="00046D18" w:rsidRDefault="00046D18" w14:paraId="0681C543" w14:textId="77777777">
      <w:pPr>
        <w:numPr>
          <w:ilvl w:val="0"/>
          <w:numId w:val="6"/>
        </w:numPr>
      </w:pPr>
      <w:r w:rsidRPr="00046D18">
        <w:t>As a general rule, TZ-level projections are illustrative of a possible future only.</w:t>
      </w:r>
    </w:p>
    <w:p w:rsidRPr="00046D18" w:rsidR="00046D18" w:rsidP="00046D18" w:rsidRDefault="00046D18" w14:paraId="3B793C62" w14:textId="77777777">
      <w:pPr>
        <w:numPr>
          <w:ilvl w:val="0"/>
          <w:numId w:val="6"/>
        </w:numPr>
      </w:pPr>
      <w:r w:rsidRPr="00046D18">
        <w:t>More specific advice about data reliability for the specific variables projected is provided in the “Read Me” page of the Excel format summary spreadsheets on the TfNSW Open Data Hub.</w:t>
      </w:r>
    </w:p>
    <w:p w:rsidRPr="00EB577F" w:rsidR="00046D18" w:rsidP="00046D18" w:rsidRDefault="00046D18" w14:paraId="350E596A" w14:textId="3E619F09">
      <w:pPr>
        <w:numPr>
          <w:ilvl w:val="0"/>
          <w:numId w:val="6"/>
        </w:numPr>
        <w:rPr>
          <w:rPrChange w:author="Natasha Singerova" w:date="2024-11-27T16:15:00Z" w:id="308">
            <w:rPr>
              <w:highlight w:val="yellow"/>
            </w:rPr>
          </w:rPrChange>
        </w:rPr>
      </w:pPr>
      <w:r w:rsidRPr="00EB577F">
        <w:rPr>
          <w:rPrChange w:author="Natasha Singerova" w:date="2024-11-27T16:15:00Z" w:id="309">
            <w:rPr>
              <w:highlight w:val="yellow"/>
            </w:rPr>
          </w:rPrChange>
        </w:rPr>
        <w:t xml:space="preserve">Caution is advised when comparing </w:t>
      </w:r>
      <w:ins w:author="Sisi Yang" w:date="2024-12-02T15:34:00Z" w:id="310">
        <w:r w:rsidRPr="00EB577F" w:rsidR="004342CD">
          <w:rPr>
            <w:rPrChange w:author="Natasha Singerova" w:date="2024-11-27T16:15:00Z" w:id="311">
              <w:rPr>
                <w:highlight w:val="yellow"/>
              </w:rPr>
            </w:rPrChange>
          </w:rPr>
          <w:t>TZP24</w:t>
        </w:r>
      </w:ins>
      <w:ins w:author="Sheruni De alwis" w:date="2024-12-12T10:59:00Z" w:id="312">
        <w:r w:rsidR="00C24887">
          <w:t xml:space="preserve"> </w:t>
        </w:r>
      </w:ins>
      <w:del w:author="Sisi Yang" w:date="2024-12-02T15:34:00Z" w:id="313">
        <w:r w:rsidDel="004342CD" w:rsidR="004342CD">
          <w:delText xml:space="preserve">TZP22 </w:delText>
        </w:r>
      </w:del>
      <w:r w:rsidRPr="00EB577F">
        <w:rPr>
          <w:rPrChange w:author="Natasha Singerova" w:date="2024-11-27T16:15:00Z" w:id="314">
            <w:rPr>
              <w:highlight w:val="yellow"/>
            </w:rPr>
          </w:rPrChange>
        </w:rPr>
        <w:t>with the previous set of projections (</w:t>
      </w:r>
      <w:ins w:author="Sisi Yang" w:date="2024-12-02T15:34:00Z" w:id="315">
        <w:r w:rsidRPr="00EB577F" w:rsidR="004342CD">
          <w:rPr>
            <w:rPrChange w:author="Natasha Singerova" w:date="2024-11-27T16:15:00Z" w:id="316">
              <w:rPr>
                <w:highlight w:val="yellow"/>
              </w:rPr>
            </w:rPrChange>
          </w:rPr>
          <w:t>TZP22</w:t>
        </w:r>
      </w:ins>
      <w:del w:author="Sisi Yang" w:date="2024-12-02T15:34:00Z" w:id="317">
        <w:r w:rsidDel="004342CD" w:rsidR="004342CD">
          <w:delText>TZP19</w:delText>
        </w:r>
      </w:del>
      <w:r w:rsidRPr="00EB577F">
        <w:rPr>
          <w:rPrChange w:author="Natasha Singerova" w:date="2024-11-27T16:15:00Z" w:id="318">
            <w:rPr>
              <w:highlight w:val="yellow"/>
            </w:rPr>
          </w:rPrChange>
        </w:rPr>
        <w:t>) due to addition of new data sources for the most recent years, and adjustments to methodology.</w:t>
      </w:r>
    </w:p>
    <w:p w:rsidRPr="00046D18" w:rsidR="00046D18" w:rsidP="00046D18" w:rsidRDefault="00046D18" w14:paraId="0288FADF" w14:textId="7C3798C9">
      <w:r w:rsidRPr="00046D18">
        <w:rPr>
          <w:b/>
          <w:bCs/>
        </w:rPr>
        <w:t xml:space="preserve">Further cautions and notes can be found in the </w:t>
      </w:r>
      <w:del w:author="Sisi Yang" w:date="2024-12-02T15:35:00Z" w:id="319">
        <w:r w:rsidDel="004342CD" w:rsidR="004342CD">
          <w:rPr>
            <w:b/>
            <w:bCs/>
          </w:rPr>
          <w:delText xml:space="preserve">TZP22 </w:delText>
        </w:r>
      </w:del>
      <w:ins w:author="Sisi Yang" w:date="2024-12-02T15:35:00Z" w:id="320">
        <w:r w:rsidRPr="00046D18" w:rsidR="004342CD">
          <w:rPr>
            <w:b/>
            <w:bCs/>
          </w:rPr>
          <w:t>TZP2</w:t>
        </w:r>
        <w:r w:rsidR="004342CD">
          <w:rPr>
            <w:b/>
            <w:bCs/>
          </w:rPr>
          <w:t xml:space="preserve">4 </w:t>
        </w:r>
      </w:ins>
      <w:r w:rsidRPr="00046D18">
        <w:rPr>
          <w:b/>
          <w:bCs/>
        </w:rPr>
        <w:t>Technical Guide.</w:t>
      </w:r>
    </w:p>
    <w:p w:rsidR="003F461A" w:rsidRDefault="003F461A" w14:paraId="7D374A15" w14:textId="0C97D6F4">
      <w:r>
        <w:br w:type="page"/>
      </w:r>
    </w:p>
    <w:p w:rsidRPr="003F461A" w:rsidR="003F461A" w:rsidP="003F461A" w:rsidRDefault="003F461A" w14:paraId="72EAC150" w14:textId="77777777">
      <w:pPr>
        <w:rPr>
          <w:b/>
          <w:bCs/>
        </w:rPr>
      </w:pPr>
      <w:r w:rsidRPr="003F461A">
        <w:rPr>
          <w:b/>
          <w:bCs/>
        </w:rPr>
        <w:lastRenderedPageBreak/>
        <w:t>Workforce Projections</w:t>
      </w:r>
    </w:p>
    <w:p w:rsidR="003F461A" w:rsidP="003F461A" w:rsidRDefault="003F461A" w14:paraId="3306FEFE" w14:textId="045DF7D6">
      <w:r w:rsidRPr="003F461A">
        <w:t>Transport for NSW provides projections of workforce at the small area (Travel Zone or TZ) level for NSW. The latest version is Travel Zone Projections</w:t>
      </w:r>
      <w:ins w:author="Sisi Yang" w:date="2024-12-02T15:36:00Z" w:id="321">
        <w:r w:rsidR="00B63D54">
          <w:t xml:space="preserve"> 2024 (TZP24)</w:t>
        </w:r>
      </w:ins>
      <w:del w:author="Sisi Yang" w:date="2024-12-02T15:36:00Z" w:id="322">
        <w:r w:rsidRPr="003F461A" w:rsidDel="00B63D54">
          <w:delText xml:space="preserve"> </w:delText>
        </w:r>
        <w:r w:rsidDel="00B63D54" w:rsidR="00B63D54">
          <w:delText>2022</w:delText>
        </w:r>
        <w:r w:rsidRPr="003F461A" w:rsidDel="00B63D54">
          <w:delText xml:space="preserve"> (TZP22)</w:delText>
        </w:r>
      </w:del>
      <w:r w:rsidRPr="003F461A">
        <w:t xml:space="preserve">, released </w:t>
      </w:r>
      <w:ins w:author="Sisi Yang" w:date="2024-12-02T15:36:00Z" w:id="323">
        <w:del w:author="Natasha Singerova" w:date="2024-12-11T16:17:00Z" w:id="324">
          <w:r w:rsidDel="00656532" w:rsidR="00B63D54">
            <w:delText>XX</w:delText>
          </w:r>
        </w:del>
      </w:ins>
      <w:ins w:author="Natasha Singerova" w:date="2024-12-11T16:17:00Z" w:id="325">
        <w:r w:rsidR="00656532">
          <w:t>in January</w:t>
        </w:r>
      </w:ins>
      <w:ins w:author="Sisi Yang" w:date="2024-12-02T15:36:00Z" w:id="326">
        <w:r w:rsidR="00B63D54">
          <w:t xml:space="preserve"> 2025</w:t>
        </w:r>
      </w:ins>
      <w:del w:author="Sisi Yang" w:date="2024-12-02T15:36:00Z" w:id="327">
        <w:r w:rsidDel="00B63D54" w:rsidR="00B63D54">
          <w:delText>November 2022</w:delText>
        </w:r>
      </w:del>
      <w:r w:rsidRPr="003F461A">
        <w:t>.</w:t>
      </w:r>
    </w:p>
    <w:p w:rsidRPr="00B63D54" w:rsidR="00B63D54" w:rsidDel="00B63D54" w:rsidP="003F461A" w:rsidRDefault="00B63D54" w14:paraId="3FD5AFDE" w14:textId="7C718E15">
      <w:pPr>
        <w:rPr>
          <w:ins w:author="Natasha Singerova" w:date="2024-11-26T15:15:00Z" w:id="328"/>
          <w:del w:author="Sisi Yang" w:date="2024-12-02T15:37:00Z" w:id="329"/>
          <w:rFonts w:cstheme="minorHAnsi"/>
        </w:rPr>
      </w:pPr>
      <w:del w:author="Sisi Yang" w:date="2024-12-02T15:37:00Z" w:id="330">
        <w:r w:rsidRPr="00B63D54" w:rsidDel="00B63D54">
          <w:rPr>
            <w:rFonts w:cstheme="minorHAnsi"/>
            <w:shd w:val="clear" w:color="auto" w:fill="FFFFFF"/>
          </w:rPr>
          <w:delText>This new version TZP22 is an update on the previously published </w:delText>
        </w:r>
        <w:r w:rsidRPr="00B63D54" w:rsidDel="00B63D54">
          <w:rPr>
            <w:rFonts w:cstheme="minorHAnsi"/>
          </w:rPr>
          <w:fldChar w:fldCharType="begin"/>
        </w:r>
        <w:r w:rsidRPr="00B63D54" w:rsidDel="00B63D54">
          <w:rPr>
            <w:rFonts w:cstheme="minorHAnsi"/>
          </w:rPr>
          <w:delInstrText>HYPERLINK "https://opendata.transport.nsw.gov.au/dataset/workforce-projections/resource/5e331b37-5b9d-4da1-ba36-91b7a265723a"</w:delInstrText>
        </w:r>
        <w:r w:rsidRPr="00B63D54" w:rsidDel="00B63D54">
          <w:rPr>
            <w:rFonts w:cstheme="minorHAnsi"/>
          </w:rPr>
        </w:r>
        <w:r w:rsidRPr="00B63D54" w:rsidDel="00B63D54">
          <w:rPr>
            <w:rFonts w:cstheme="minorHAnsi"/>
          </w:rPr>
          <w:fldChar w:fldCharType="separate"/>
        </w:r>
        <w:r w:rsidRPr="00B63D54" w:rsidDel="00B63D54">
          <w:rPr>
            <w:rStyle w:val="Hyperlink"/>
            <w:rFonts w:cstheme="minorHAnsi"/>
            <w:color w:val="auto"/>
            <w:u w:val="none"/>
            <w:shd w:val="clear" w:color="auto" w:fill="FFFFFF"/>
          </w:rPr>
          <w:delText>TZP19</w:delText>
        </w:r>
        <w:r w:rsidRPr="00B63D54" w:rsidDel="00B63D54">
          <w:rPr>
            <w:rFonts w:cstheme="minorHAnsi"/>
          </w:rPr>
          <w:fldChar w:fldCharType="end"/>
        </w:r>
        <w:r w:rsidRPr="00B63D54" w:rsidDel="00B63D54">
          <w:rPr>
            <w:rFonts w:cstheme="minorHAnsi"/>
            <w:shd w:val="clear" w:color="auto" w:fill="FFFFFF"/>
          </w:rPr>
          <w:delText> aligned with the </w:delText>
        </w:r>
        <w:r w:rsidRPr="00B63D54" w:rsidDel="00B63D54">
          <w:rPr>
            <w:rFonts w:cstheme="minorHAnsi"/>
          </w:rPr>
          <w:fldChar w:fldCharType="begin"/>
        </w:r>
        <w:r w:rsidRPr="00B63D54" w:rsidDel="00B63D54">
          <w:rPr>
            <w:rFonts w:cstheme="minorHAnsi"/>
          </w:rPr>
          <w:delInstrText>HYPERLINK "https://www.treasury.nsw.gov.au/information-public-entities/common-planning-assumptions"</w:delInstrText>
        </w:r>
        <w:r w:rsidRPr="00B63D54" w:rsidDel="00B63D54">
          <w:rPr>
            <w:rFonts w:cstheme="minorHAnsi"/>
          </w:rPr>
        </w:r>
        <w:r w:rsidRPr="00B63D54" w:rsidDel="00B63D54">
          <w:rPr>
            <w:rFonts w:cstheme="minorHAnsi"/>
          </w:rPr>
          <w:fldChar w:fldCharType="separate"/>
        </w:r>
        <w:r w:rsidRPr="00B63D54" w:rsidDel="00B63D54">
          <w:rPr>
            <w:rStyle w:val="Hyperlink"/>
            <w:rFonts w:cstheme="minorHAnsi"/>
            <w:color w:val="auto"/>
            <w:u w:val="none"/>
            <w:shd w:val="clear" w:color="auto" w:fill="FFFFFF"/>
          </w:rPr>
          <w:delText>NSW Government Common Planning Assumptions</w:delText>
        </w:r>
        <w:r w:rsidRPr="00B63D54" w:rsidDel="00B63D54">
          <w:rPr>
            <w:rFonts w:cstheme="minorHAnsi"/>
          </w:rPr>
          <w:fldChar w:fldCharType="end"/>
        </w:r>
        <w:r w:rsidRPr="00B63D54" w:rsidDel="00B63D54">
          <w:rPr>
            <w:rFonts w:cstheme="minorHAnsi"/>
            <w:shd w:val="clear" w:color="auto" w:fill="FFFFFF"/>
          </w:rPr>
          <w:delText>.</w:delText>
        </w:r>
      </w:del>
    </w:p>
    <w:p w:rsidRPr="003F461A" w:rsidR="008701E0" w:rsidDel="008701E0" w:rsidP="003F461A" w:rsidRDefault="008701E0" w14:paraId="38C3DD08" w14:textId="302E9DFF">
      <w:pPr>
        <w:rPr>
          <w:del w:author="Natasha Singerova" w:date="2024-11-26T15:15:00Z" w:id="331"/>
        </w:rPr>
      </w:pPr>
      <w:ins w:author="Natasha Singerova" w:date="2024-11-26T15:15:00Z" w:id="332">
        <w:r>
          <w:t>TZP24 replaces the previously published TZP22.</w:t>
        </w:r>
      </w:ins>
      <w:ins w:author="Sheruni De alwis" w:date="2024-12-12T11:00:00Z" w:id="333">
        <w:r w:rsidR="00C24887">
          <w:t xml:space="preserve"> </w:t>
        </w:r>
      </w:ins>
    </w:p>
    <w:p w:rsidRPr="000907AD" w:rsidR="003F461A" w:rsidP="003F461A" w:rsidRDefault="008701E0" w14:paraId="4308D89A" w14:textId="0C985CFF">
      <w:ins w:author="Natasha Singerova" w:date="2024-11-26T15:15:00Z" w:id="334">
        <w:r w:rsidRPr="00481CEB">
          <w:t>The projections are developed to support a strategic view of NSW and are aligned with the</w:t>
        </w:r>
        <w:r w:rsidRPr="000907AD" w:rsidDel="008701E0">
          <w:t xml:space="preserve"> </w:t>
        </w:r>
      </w:ins>
      <w:del w:author="Natasha Singerova" w:date="2024-11-26T15:15:00Z" w:id="335">
        <w:r w:rsidRPr="000907AD" w:rsidDel="008701E0" w:rsidR="003F461A">
          <w:delText>This new version TZP2</w:delText>
        </w:r>
        <w:r w:rsidDel="008701E0" w:rsidR="003F461A">
          <w:delText>4</w:delText>
        </w:r>
        <w:r w:rsidRPr="000907AD" w:rsidDel="008701E0" w:rsidR="003F461A">
          <w:delText xml:space="preserve"> aligns with the </w:delText>
        </w:r>
      </w:del>
      <w:hyperlink w:history="1" r:id="rId10">
        <w:r w:rsidRPr="000907AD" w:rsidR="003F461A">
          <w:rPr>
            <w:rStyle w:val="Hyperlink"/>
          </w:rPr>
          <w:t>NSW Government Common Planning Assumptions</w:t>
        </w:r>
      </w:hyperlink>
      <w:r w:rsidRPr="000907AD" w:rsidR="003F461A">
        <w:t>.</w:t>
      </w:r>
    </w:p>
    <w:p w:rsidRPr="003F461A" w:rsidR="003F461A" w:rsidP="003F461A" w:rsidRDefault="00B63D54" w14:paraId="456CAFEF" w14:textId="5D8D0A2E">
      <w:ins w:author="Sisi Yang" w:date="2024-12-02T15:37:00Z" w:id="336">
        <w:r w:rsidRPr="003F461A">
          <w:t>TZP2</w:t>
        </w:r>
        <w:r>
          <w:t>4</w:t>
        </w:r>
      </w:ins>
      <w:ins w:author="Sheruni De alwis" w:date="2024-12-12T11:00:00Z" w:id="337">
        <w:r w:rsidR="00C24887">
          <w:t xml:space="preserve"> </w:t>
        </w:r>
      </w:ins>
      <w:del w:author="Sisi Yang" w:date="2024-12-02T15:37:00Z" w:id="338">
        <w:r w:rsidDel="00B63D54">
          <w:delText xml:space="preserve">TZP22 </w:delText>
        </w:r>
      </w:del>
      <w:r w:rsidRPr="003F461A" w:rsidR="003F461A">
        <w:t>Workforce Projections cover persons who reside in Occupied Private Dwellings, aged 15 years and over, and are presented by their usual place of residence.</w:t>
      </w:r>
    </w:p>
    <w:p w:rsidRPr="003F461A" w:rsidR="003F461A" w:rsidP="003F461A" w:rsidRDefault="003F461A" w14:paraId="75A63F02" w14:textId="1312603B">
      <w:r w:rsidRPr="003F461A">
        <w:t>The following Workforce variables are presented in</w:t>
      </w:r>
      <w:ins w:author="Sheruni De alwis" w:date="2024-12-12T11:00:00Z" w:id="339">
        <w:r w:rsidR="00C24887">
          <w:t xml:space="preserve"> </w:t>
        </w:r>
      </w:ins>
      <w:del w:author="Sisi Yang" w:date="2024-12-02T15:38:00Z" w:id="340">
        <w:r w:rsidRPr="003F461A" w:rsidDel="00B63D54">
          <w:delText xml:space="preserve"> </w:delText>
        </w:r>
      </w:del>
      <w:ins w:author="Sisi Yang" w:date="2024-12-02T15:38:00Z" w:id="341">
        <w:r w:rsidR="00B63D54">
          <w:t>TZP24</w:t>
        </w:r>
      </w:ins>
      <w:del w:author="Sisi Yang" w:date="2024-12-02T15:38:00Z" w:id="342">
        <w:r w:rsidDel="00B63D54" w:rsidR="00B63D54">
          <w:delText>TZP22</w:delText>
        </w:r>
      </w:del>
      <w:r w:rsidRPr="003F461A">
        <w:t>:</w:t>
      </w:r>
    </w:p>
    <w:p w:rsidRPr="003F461A" w:rsidR="003F461A" w:rsidP="003F461A" w:rsidRDefault="003F461A" w14:paraId="05CC321B" w14:textId="1468368E">
      <w:pPr>
        <w:numPr>
          <w:ilvl w:val="0"/>
          <w:numId w:val="6"/>
        </w:numPr>
      </w:pPr>
      <w:r w:rsidRPr="003F461A">
        <w:t xml:space="preserve">Employed People, 15 years and over </w:t>
      </w:r>
      <w:del w:author="Natasha Singerova" w:date="2024-12-12T13:29:00Z" w:id="343">
        <w:r w:rsidRPr="003F461A" w:rsidDel="00981877">
          <w:delText>in Occupied Private Dwellings</w:delText>
        </w:r>
      </w:del>
    </w:p>
    <w:p w:rsidRPr="003F461A" w:rsidR="003F461A" w:rsidP="003F461A" w:rsidRDefault="003F461A" w14:paraId="05AAEB63" w14:textId="5BD6674E">
      <w:pPr>
        <w:numPr>
          <w:ilvl w:val="0"/>
          <w:numId w:val="6"/>
        </w:numPr>
      </w:pPr>
      <w:r w:rsidRPr="003F461A">
        <w:t xml:space="preserve">Unemployed People, 15 years and over </w:t>
      </w:r>
      <w:del w:author="Natasha Singerova" w:date="2024-12-12T13:29:00Z" w:id="344">
        <w:r w:rsidRPr="003F461A" w:rsidDel="00981877">
          <w:delText>in Occupied Private Dwellings</w:delText>
        </w:r>
      </w:del>
    </w:p>
    <w:p w:rsidRPr="003F461A" w:rsidR="003F461A" w:rsidP="003F461A" w:rsidRDefault="003F461A" w14:paraId="0914E393" w14:textId="26BA0F05">
      <w:pPr>
        <w:numPr>
          <w:ilvl w:val="0"/>
          <w:numId w:val="6"/>
        </w:numPr>
      </w:pPr>
      <w:r w:rsidRPr="003F461A">
        <w:t xml:space="preserve">People not in the workforce, 15 years and over </w:t>
      </w:r>
      <w:del w:author="Natasha Singerova" w:date="2024-12-12T13:29:00Z" w:id="345">
        <w:r w:rsidRPr="003F461A" w:rsidDel="00981877">
          <w:delText>in Occupied Private Dwellings</w:delText>
        </w:r>
      </w:del>
    </w:p>
    <w:p w:rsidRPr="003F461A" w:rsidR="003F461A" w:rsidP="003F461A" w:rsidRDefault="003F461A" w14:paraId="5B130051" w14:textId="310CB697">
      <w:r w:rsidRPr="003F461A">
        <w:t xml:space="preserve">The projections in this release, </w:t>
      </w:r>
      <w:ins w:author="Sisi Yang" w:date="2024-12-02T15:38:00Z" w:id="346">
        <w:r w:rsidR="00B63D54">
          <w:t>TZP24</w:t>
        </w:r>
      </w:ins>
      <w:del w:author="Sisi Yang" w:date="2024-12-02T15:38:00Z" w:id="347">
        <w:r w:rsidDel="00B63D54" w:rsidR="00B63D54">
          <w:delText>TZP22</w:delText>
        </w:r>
      </w:del>
      <w:r w:rsidRPr="003F461A">
        <w:t xml:space="preserve">, are presented annually </w:t>
      </w:r>
      <w:ins w:author="Sisi Yang" w:date="2024-12-02T15:39:00Z" w:id="348">
        <w:r w:rsidR="00B63D54">
          <w:t xml:space="preserve">from </w:t>
        </w:r>
        <w:r w:rsidRPr="003F461A" w:rsidR="00B63D54">
          <w:t xml:space="preserve">2021 to 2031 </w:t>
        </w:r>
      </w:ins>
      <w:del w:author="Sisi Yang" w:date="2024-12-02T15:39:00Z" w:id="349">
        <w:r w:rsidRPr="00B63D54" w:rsidDel="00B63D54" w:rsidR="00B63D54">
          <w:rPr>
            <w:rFonts w:cstheme="minorHAnsi"/>
            <w:shd w:val="clear" w:color="auto" w:fill="FFFFFF"/>
          </w:rPr>
          <w:delText>2016 to 2026</w:delText>
        </w:r>
        <w:r w:rsidRPr="00B63D54" w:rsidDel="00B63D54" w:rsidR="00B63D54">
          <w:rPr>
            <w:rFonts w:ascii="Arial" w:hAnsi="Arial" w:cs="Arial"/>
            <w:shd w:val="clear" w:color="auto" w:fill="FFFFFF"/>
          </w:rPr>
          <w:delText xml:space="preserve"> </w:delText>
        </w:r>
      </w:del>
      <w:r w:rsidRPr="003F461A">
        <w:t xml:space="preserve">and </w:t>
      </w:r>
      <w:ins w:author="Sisi Yang" w:date="2024-12-02T15:39:00Z" w:id="350">
        <w:r w:rsidR="00B63D54">
          <w:t>5</w:t>
        </w:r>
      </w:ins>
      <w:del w:author="Sisi Yang" w:date="2024-12-02T15:39:00Z" w:id="351">
        <w:r w:rsidRPr="003F461A" w:rsidDel="00B63D54">
          <w:delText>five</w:delText>
        </w:r>
      </w:del>
      <w:r w:rsidRPr="003F461A">
        <w:t>-yearly from</w:t>
      </w:r>
      <w:ins w:author="Sheruni De alwis" w:date="2024-12-12T11:02:00Z" w:id="352">
        <w:r w:rsidR="00C24887">
          <w:t xml:space="preserve"> </w:t>
        </w:r>
      </w:ins>
      <w:del w:author="Sisi Yang" w:date="2024-12-02T15:39:00Z" w:id="353">
        <w:r w:rsidDel="00B63D54" w:rsidR="00B63D54">
          <w:delText xml:space="preserve"> </w:delText>
        </w:r>
      </w:del>
      <w:ins w:author="Sisi Yang" w:date="2024-12-02T15:39:00Z" w:id="354">
        <w:r w:rsidRPr="003F461A" w:rsidR="00B63D54">
          <w:t>2031 to 2066</w:t>
        </w:r>
      </w:ins>
      <w:del w:author="Sisi Yang" w:date="2024-12-02T15:39:00Z" w:id="355">
        <w:r w:rsidDel="00B63D54" w:rsidR="00B63D54">
          <w:delText>2026 to 2066</w:delText>
        </w:r>
      </w:del>
      <w:r w:rsidRPr="003F461A">
        <w:t xml:space="preserve">, and are in </w:t>
      </w:r>
      <w:ins w:author="Sisi Yang" w:date="2024-12-02T15:40:00Z" w:id="356">
        <w:r w:rsidR="00B63D54">
          <w:t>TZ21</w:t>
        </w:r>
      </w:ins>
      <w:ins w:author="Sheruni De alwis" w:date="2024-12-12T11:02:00Z" w:id="357">
        <w:r w:rsidR="00C24887">
          <w:t xml:space="preserve"> </w:t>
        </w:r>
      </w:ins>
      <w:del w:author="Sisi Yang" w:date="2024-12-02T15:40:00Z" w:id="358">
        <w:r w:rsidDel="00B63D54" w:rsidR="00B63D54">
          <w:delText>TZ16</w:delText>
        </w:r>
        <w:r w:rsidRPr="003F461A" w:rsidDel="00B63D54">
          <w:delText xml:space="preserve"> </w:delText>
        </w:r>
      </w:del>
      <w:r w:rsidRPr="003F461A">
        <w:t>geography.</w:t>
      </w:r>
    </w:p>
    <w:p w:rsidR="003F461A" w:rsidDel="00C24887" w:rsidP="003F461A" w:rsidRDefault="00B63D54" w14:paraId="40C44CFB" w14:textId="6E682D65">
      <w:pPr>
        <w:rPr>
          <w:del w:author="Sisi Yang" w:date="2024-12-02T15:40:00Z" w:id="359"/>
        </w:rPr>
      </w:pPr>
      <w:del w:author="Sisi Yang" w:date="2024-12-02T15:40:00Z" w:id="360">
        <w:r w:rsidRPr="00B63D54" w:rsidDel="00B63D54">
          <w:delText>Please note, TZP22 is based on best available data as at early to mid 2022. It includes the impacts from the Covid-19 pandemic and does not include results from the ABS 2021 Census as the relevant data had not been released at the time of TZP22 production.</w:delText>
        </w:r>
        <w:r w:rsidRPr="00EB577F" w:rsidDel="00B63D54" w:rsidR="003F461A">
          <w:rPr>
            <w:rPrChange w:author="Natasha Singerova" w:date="2024-11-27T16:17:00Z" w:id="361">
              <w:rPr>
                <w:highlight w:val="yellow"/>
              </w:rPr>
            </w:rPrChange>
          </w:rPr>
          <w:delText xml:space="preserve"> </w:delText>
        </w:r>
      </w:del>
      <w:ins w:author="Sisi Yang" w:date="2024-12-02T15:40:00Z" w:id="362">
        <w:r w:rsidRPr="00F72EE3">
          <w:t>Please note, TZP2</w:t>
        </w:r>
        <w:r>
          <w:t xml:space="preserve">4 </w:t>
        </w:r>
        <w:r w:rsidRPr="00F72EE3">
          <w:t xml:space="preserve">is based on best available data as at </w:t>
        </w:r>
        <w:r w:rsidRPr="00C24B1B">
          <w:t>early</w:t>
        </w:r>
        <w:r>
          <w:t xml:space="preserve"> </w:t>
        </w:r>
        <w:del w:author="Sisi Yang" w:date="2024-12-02T13:43:00Z" w:id="363">
          <w:r w:rsidRPr="00C24B1B" w:rsidDel="00B22538">
            <w:delText xml:space="preserve"> </w:delText>
          </w:r>
        </w:del>
        <w:del w:author="Sheruni De alwis" w:date="2024-12-17T09:46:00Z" w:id="364">
          <w:r w:rsidRPr="00C24B1B" w:rsidDel="00863933">
            <w:delText>to mid-</w:delText>
          </w:r>
        </w:del>
        <w:r w:rsidRPr="00C24B1B">
          <w:t>202</w:t>
        </w:r>
        <w:r w:rsidRPr="00F72EE3">
          <w:t>4</w:t>
        </w:r>
        <w:r>
          <w:t xml:space="preserve">, </w:t>
        </w:r>
        <w:r w:rsidRPr="00B63D54">
          <w:rPr>
            <w:rPrChange w:author="Sisi Yang" w:date="2024-12-02T15:41:00Z" w:id="365">
              <w:rPr>
                <w:highlight w:val="yellow"/>
              </w:rPr>
            </w:rPrChange>
          </w:rPr>
          <w:t>the projections incorporate results of the National Census conducted by the ABS in August 2021.</w:t>
        </w:r>
      </w:ins>
    </w:p>
    <w:p w:rsidR="00C24887" w:rsidP="003F461A" w:rsidRDefault="00C24887" w14:paraId="7B5F89D4" w14:textId="77777777">
      <w:pPr>
        <w:rPr>
          <w:ins w:author="Sheruni De alwis" w:date="2024-12-12T11:02:00Z" w:id="366"/>
        </w:rPr>
      </w:pPr>
    </w:p>
    <w:p w:rsidRPr="00AB5CBB" w:rsidR="003F461A" w:rsidP="003F461A" w:rsidRDefault="003F461A" w14:paraId="7825B85D" w14:textId="77777777">
      <w:r w:rsidRPr="00AB5CBB">
        <w:rPr>
          <w:b/>
          <w:bCs/>
        </w:rPr>
        <w:t>Key Data Inputs used:</w:t>
      </w:r>
    </w:p>
    <w:p w:rsidRPr="00AB5CBB" w:rsidR="003F461A" w:rsidP="003F461A" w:rsidRDefault="00B63D54" w14:paraId="5A1EBB53" w14:textId="07798BEE">
      <w:pPr>
        <w:numPr>
          <w:ilvl w:val="0"/>
          <w:numId w:val="6"/>
        </w:numPr>
      </w:pPr>
      <w:ins w:author="Sisi Yang" w:date="2024-12-02T15:41:00Z" w:id="367">
        <w:r w:rsidRPr="00AB5CBB">
          <w:t>TZP2</w:t>
        </w:r>
        <w:r>
          <w:t>4</w:t>
        </w:r>
        <w:r w:rsidRPr="00AB5CBB">
          <w:t xml:space="preserve"> </w:t>
        </w:r>
      </w:ins>
      <w:del w:author="Sisi Yang" w:date="2024-12-02T15:41:00Z" w:id="368">
        <w:r w:rsidDel="00B63D54">
          <w:delText xml:space="preserve">TZP22 </w:delText>
        </w:r>
      </w:del>
      <w:r w:rsidRPr="00AB5CBB" w:rsidR="003F461A">
        <w:t>Population and Dwellings projections</w:t>
      </w:r>
    </w:p>
    <w:p w:rsidRPr="006A7C62" w:rsidR="003F461A" w:rsidP="003F461A" w:rsidRDefault="003F461A" w14:paraId="68053C96" w14:textId="3BFEAF1E">
      <w:pPr>
        <w:numPr>
          <w:ilvl w:val="0"/>
          <w:numId w:val="6"/>
        </w:numPr>
        <w:rPr>
          <w:rPrChange w:author="Natasha Singerova" w:date="2024-11-27T16:59:00Z" w:id="369">
            <w:rPr>
              <w:highlight w:val="yellow"/>
            </w:rPr>
          </w:rPrChange>
        </w:rPr>
      </w:pPr>
      <w:r w:rsidRPr="006A7C62">
        <w:rPr>
          <w:rPrChange w:author="Natasha Singerova" w:date="2024-11-27T16:59:00Z" w:id="370">
            <w:rPr>
              <w:highlight w:val="yellow"/>
            </w:rPr>
          </w:rPrChange>
        </w:rPr>
        <w:t>Workforce participation rates - NSW Treasury</w:t>
      </w:r>
    </w:p>
    <w:p w:rsidRPr="006A7C62" w:rsidR="003F461A" w:rsidP="003F461A" w:rsidRDefault="003F461A" w14:paraId="2BF233BD" w14:textId="3873CF07">
      <w:pPr>
        <w:numPr>
          <w:ilvl w:val="0"/>
          <w:numId w:val="6"/>
        </w:numPr>
        <w:rPr>
          <w:rPrChange w:author="Natasha Singerova" w:date="2024-11-27T16:59:00Z" w:id="371">
            <w:rPr>
              <w:highlight w:val="yellow"/>
            </w:rPr>
          </w:rPrChange>
        </w:rPr>
      </w:pPr>
      <w:r w:rsidRPr="006A7C62">
        <w:rPr>
          <w:rPrChange w:author="Natasha Singerova" w:date="2024-11-27T16:59:00Z" w:id="372">
            <w:rPr>
              <w:highlight w:val="yellow"/>
            </w:rPr>
          </w:rPrChange>
        </w:rPr>
        <w:t>Historical labour force data - ABS Labour Force Survey</w:t>
      </w:r>
    </w:p>
    <w:p w:rsidRPr="00AB5CBB" w:rsidR="003F461A" w:rsidP="003F461A" w:rsidRDefault="003F461A" w14:paraId="05B7AD0F" w14:textId="3846D5D7">
      <w:r w:rsidRPr="00AB5CBB">
        <w:t xml:space="preserve">For a summary of the </w:t>
      </w:r>
      <w:ins w:author="Sisi Yang" w:date="2024-12-02T15:42:00Z" w:id="373">
        <w:r w:rsidRPr="00AB5CBB" w:rsidR="00B63D54">
          <w:t>TZP2</w:t>
        </w:r>
        <w:r w:rsidR="00B63D54">
          <w:t>4</w:t>
        </w:r>
      </w:ins>
      <w:ins w:author="Sheruni De alwis" w:date="2024-12-12T11:03:00Z" w:id="374">
        <w:r w:rsidR="00C24887">
          <w:t xml:space="preserve"> </w:t>
        </w:r>
      </w:ins>
      <w:del w:author="Sisi Yang" w:date="2024-12-02T15:42:00Z" w:id="375">
        <w:r w:rsidDel="00B63D54" w:rsidR="00B63D54">
          <w:delText xml:space="preserve">TZP22 </w:delText>
        </w:r>
      </w:del>
      <w:r w:rsidRPr="00AB5CBB">
        <w:t>Projections method please refer to the </w:t>
      </w:r>
      <w:ins w:author="Sisi Yang" w:date="2024-12-02T15:42:00Z" w:id="376">
        <w:r w:rsidRPr="008701E0" w:rsidR="00B63D54">
          <w:rPr>
            <w:b/>
            <w:bCs/>
            <w:rPrChange w:author="Natasha Singerova" w:date="2024-11-26T15:16:00Z" w:id="377">
              <w:rPr/>
            </w:rPrChange>
          </w:rPr>
          <w:t>TZP24</w:t>
        </w:r>
      </w:ins>
      <w:del w:author="Sisi Yang" w:date="2024-12-02T15:42:00Z" w:id="378">
        <w:r w:rsidRPr="00B63D54" w:rsidDel="00B63D54" w:rsidR="00B63D54">
          <w:rPr>
            <w:b/>
            <w:bCs/>
          </w:rPr>
          <w:delText>TZP22</w:delText>
        </w:r>
      </w:del>
      <w:r w:rsidRPr="008701E0">
        <w:rPr>
          <w:b/>
          <w:bCs/>
          <w:rPrChange w:author="Natasha Singerova" w:date="2024-11-26T15:16:00Z" w:id="379">
            <w:rPr/>
          </w:rPrChange>
        </w:rPr>
        <w:t xml:space="preserve"> Factsheet</w:t>
      </w:r>
      <w:r w:rsidR="00E331B3">
        <w:t xml:space="preserve"> </w:t>
      </w:r>
      <w:ins w:author="Sisi Yang" w:date="2024-12-02T15:43:00Z" w:id="380">
        <w:r w:rsidRPr="00E331B3" w:rsidR="00B63D54">
          <w:rPr>
            <w:highlight w:val="yellow"/>
          </w:rPr>
          <w:t>(put link here)</w:t>
        </w:r>
      </w:ins>
    </w:p>
    <w:p w:rsidRPr="00AB5CBB" w:rsidR="003F461A" w:rsidP="003F461A" w:rsidRDefault="003F461A" w14:paraId="7276D24B" w14:textId="5F7E4963">
      <w:r w:rsidRPr="00AB5CBB">
        <w:t>For more detail on the projection process please refer to the </w:t>
      </w:r>
      <w:ins w:author="Sisi Yang" w:date="2024-12-02T15:43:00Z" w:id="381">
        <w:r w:rsidRPr="008701E0" w:rsidR="00B63D54">
          <w:rPr>
            <w:b/>
            <w:bCs/>
            <w:rPrChange w:author="Natasha Singerova" w:date="2024-11-26T15:16:00Z" w:id="382">
              <w:rPr/>
            </w:rPrChange>
          </w:rPr>
          <w:t>TZP24</w:t>
        </w:r>
      </w:ins>
      <w:del w:author="Sisi Yang" w:date="2024-12-02T15:43:00Z" w:id="383">
        <w:r w:rsidRPr="00B63D54" w:rsidDel="00B63D54" w:rsidR="00B63D54">
          <w:rPr>
            <w:b/>
            <w:bCs/>
          </w:rPr>
          <w:delText>TZP22</w:delText>
        </w:r>
      </w:del>
      <w:r w:rsidRPr="008701E0">
        <w:rPr>
          <w:b/>
          <w:bCs/>
          <w:rPrChange w:author="Natasha Singerova" w:date="2024-11-26T15:16:00Z" w:id="384">
            <w:rPr/>
          </w:rPrChange>
        </w:rPr>
        <w:t xml:space="preserve"> Technical Guide</w:t>
      </w:r>
      <w:r w:rsidR="00E331B3">
        <w:t xml:space="preserve"> </w:t>
      </w:r>
      <w:ins w:author="Sisi Yang" w:date="2024-12-02T15:43:00Z" w:id="385">
        <w:r w:rsidRPr="00E331B3" w:rsidR="00B63D54">
          <w:rPr>
            <w:highlight w:val="yellow"/>
          </w:rPr>
          <w:t>(put link here)</w:t>
        </w:r>
      </w:ins>
    </w:p>
    <w:p w:rsidRPr="009221A4" w:rsidR="00E56C80" w:rsidP="00E56C80" w:rsidRDefault="00B63D54" w14:paraId="11EEE4E6" w14:textId="425B5C7D">
      <w:pPr>
        <w:rPr>
          <w:ins w:author="Sisi Yang" w:date="2024-11-26T15:43:00Z" w:id="386"/>
        </w:rPr>
      </w:pPr>
      <w:del w:author="Sisi Yang" w:date="2024-12-02T15:44:00Z" w:id="387">
        <w:r w:rsidRPr="00B63D54" w:rsidDel="00B63D54">
          <w:delText>Additional land use information for population and employment as well as Travel Zone boundaries for NSW and concordance files are also available for download on the Open Data Hub.</w:delText>
        </w:r>
        <w:r w:rsidDel="00B63D54">
          <w:delText xml:space="preserve"> </w:delText>
        </w:r>
      </w:del>
      <w:ins w:author="Sisi Yang" w:date="2024-11-26T15:43:00Z" w:id="388">
        <w:r w:rsidRPr="009221A4" w:rsidR="00E56C80">
          <w:t>Additional land use information for </w:t>
        </w:r>
        <w:r w:rsidRPr="00E56C80" w:rsidR="00E56C80">
          <w:t>population</w:t>
        </w:r>
        <w:r w:rsidRPr="009221A4" w:rsidR="00E56C80">
          <w:t> </w:t>
        </w:r>
        <w:r w:rsidRPr="00E56C80" w:rsidR="00E56C80">
          <w:t>and </w:t>
        </w:r>
        <w:r w:rsidR="00E56C80">
          <w:t>employment</w:t>
        </w:r>
        <w:r w:rsidRPr="009221A4" w:rsidR="00E56C80">
          <w:t> as well as </w:t>
        </w:r>
        <w:r w:rsidRPr="005300F0" w:rsidR="00E56C80">
          <w:rPr>
            <w:b/>
            <w:bCs/>
          </w:rPr>
          <w:t>Travel Zone 2021 boundaries</w:t>
        </w:r>
        <w:r w:rsidRPr="009221A4" w:rsidR="00E56C80">
          <w:t xml:space="preserve"> for NSW </w:t>
        </w:r>
        <w:r w:rsidRPr="009221A4" w:rsidR="00E56C80">
          <w:rPr>
            <w:highlight w:val="yellow"/>
          </w:rPr>
          <w:t>(</w:t>
        </w:r>
        <w:r w:rsidR="00E56C80">
          <w:rPr>
            <w:highlight w:val="yellow"/>
          </w:rPr>
          <w:t xml:space="preserve">TZ21, </w:t>
        </w:r>
        <w:r w:rsidRPr="009221A4" w:rsidR="00E56C80">
          <w:rPr>
            <w:highlight w:val="yellow"/>
          </w:rPr>
          <w:t>put link here)</w:t>
        </w:r>
        <w:r w:rsidR="00E56C80">
          <w:t xml:space="preserve"> and </w:t>
        </w:r>
        <w:r w:rsidRPr="00E56C80" w:rsidR="00E56C80">
          <w:t>concordance files</w:t>
        </w:r>
        <w:r w:rsidR="00E56C80">
          <w:t xml:space="preserve"> </w:t>
        </w:r>
        <w:r w:rsidRPr="009221A4" w:rsidR="00E56C80">
          <w:t>are also available for download on the Open Data Hub.</w:t>
        </w:r>
      </w:ins>
    </w:p>
    <w:p w:rsidRPr="00AB5CBB" w:rsidR="003F461A" w:rsidP="003F461A" w:rsidRDefault="003F461A" w14:paraId="4DDCCBBD" w14:textId="0D928896">
      <w:r w:rsidRPr="00AB5CBB">
        <w:lastRenderedPageBreak/>
        <w:t>A visualisation of the workforce projections is available on the Transport for NSW Website</w:t>
      </w:r>
      <w:ins w:author="Natasha Singerova" w:date="2024-12-12T12:59:00Z" w:id="389">
        <w:r w:rsidR="00F57CD4">
          <w:t xml:space="preserve">, </w:t>
        </w:r>
        <w:r w:rsidRPr="00F57CD4" w:rsidR="00F57CD4">
          <w:t>https://www.transport.nsw.gov.au/data-and-research/reference-information/travel-zone-projections-2022</w:t>
        </w:r>
      </w:ins>
      <w:r w:rsidRPr="00AB5CBB">
        <w:t xml:space="preserve"> </w:t>
      </w:r>
      <w:del w:author="Natasha Singerova" w:date="2024-12-12T12:59:00Z" w:id="390">
        <w:r w:rsidRPr="00AB5CBB" w:rsidDel="00F57CD4">
          <w:delText>under</w:delText>
        </w:r>
        <w:r w:rsidDel="00F57CD4" w:rsidR="00B63D54">
          <w:delText xml:space="preserve"> </w:delText>
        </w:r>
        <w:r w:rsidRPr="00B63D54" w:rsidDel="00F57CD4" w:rsidR="00B63D54">
          <w:fldChar w:fldCharType="begin"/>
        </w:r>
        <w:r w:rsidRPr="00B63D54" w:rsidDel="00F57CD4" w:rsidR="00B63D54">
          <w:delInstrText>HYPERLINK "https://www.transport.nsw.gov.au/data-and-research/reference-information/travel-zone-explorer-visualisation"</w:delInstrText>
        </w:r>
        <w:r w:rsidRPr="00B63D54" w:rsidDel="00F57CD4" w:rsidR="00B63D54">
          <w:fldChar w:fldCharType="separate"/>
        </w:r>
        <w:r w:rsidRPr="00B63D54" w:rsidDel="00F57CD4" w:rsidR="00B63D54">
          <w:rPr>
            <w:rStyle w:val="Hyperlink"/>
          </w:rPr>
          <w:delText>Reference Information</w:delText>
        </w:r>
        <w:r w:rsidRPr="00B63D54" w:rsidDel="00F57CD4" w:rsidR="00B63D54">
          <w:fldChar w:fldCharType="end"/>
        </w:r>
        <w:r w:rsidRPr="00B63D54" w:rsidDel="00F57CD4" w:rsidR="00B63D54">
          <w:delText>.</w:delText>
        </w:r>
      </w:del>
      <w:del w:author="Natasha Singerova" w:date="2024-11-26T15:16:00Z" w:id="391">
        <w:r w:rsidRPr="008472DD" w:rsidDel="00737914">
          <w:rPr>
            <w:b/>
            <w:bCs/>
            <w:rPrChange w:author="Natasha Singerova" w:date="2024-11-26T15:17:00Z" w:id="392">
              <w:rPr/>
            </w:rPrChange>
          </w:rPr>
          <w:delText> </w:delText>
        </w:r>
      </w:del>
      <w:ins w:author="Sisi Yang" w:date="2024-12-02T15:45:00Z" w:id="393">
        <w:del w:author="Natasha Singerova" w:date="2024-12-12T12:59:00Z" w:id="394">
          <w:r w:rsidRPr="008472DD" w:rsidDel="00F57CD4" w:rsidR="00B63D54">
            <w:rPr>
              <w:b/>
              <w:bCs/>
              <w:rPrChange w:author="Natasha Singerova" w:date="2024-11-26T15:17:00Z" w:id="395">
                <w:rPr/>
              </w:rPrChange>
            </w:rPr>
            <w:delText>Reference Information</w:delText>
          </w:r>
        </w:del>
      </w:ins>
      <w:ins w:author="Sisi Yang" w:date="2024-12-02T15:46:00Z" w:id="396">
        <w:del w:author="Natasha Singerova" w:date="2024-12-12T12:59:00Z" w:id="397">
          <w:r w:rsidDel="00F57CD4" w:rsidR="00B63D54">
            <w:rPr>
              <w:b/>
              <w:bCs/>
            </w:rPr>
            <w:delText xml:space="preserve"> </w:delText>
          </w:r>
        </w:del>
      </w:ins>
      <w:ins w:author="Sisi Yang" w:date="2024-12-02T15:45:00Z" w:id="398">
        <w:del w:author="Natasha Singerova" w:date="2024-12-12T12:59:00Z" w:id="399">
          <w:r w:rsidRPr="00E331B3" w:rsidDel="00F57CD4" w:rsidR="00B63D54">
            <w:rPr>
              <w:highlight w:val="yellow"/>
            </w:rPr>
            <w:delText>(put link here)</w:delText>
          </w:r>
        </w:del>
      </w:ins>
      <w:del w:author="Natasha Singerova" w:date="2024-12-12T12:59:00Z" w:id="400">
        <w:r w:rsidRPr="00AB5CBB" w:rsidDel="00F57CD4">
          <w:delText>.</w:delText>
        </w:r>
      </w:del>
    </w:p>
    <w:p w:rsidRPr="00BB7DD6" w:rsidR="00BB7DD6" w:rsidP="00BB7DD6" w:rsidRDefault="00BB7DD6" w14:paraId="7AF0690F" w14:textId="77777777">
      <w:pPr>
        <w:rPr>
          <w:b/>
          <w:bCs/>
        </w:rPr>
      </w:pPr>
      <w:r w:rsidRPr="00BB7DD6">
        <w:rPr>
          <w:b/>
          <w:bCs/>
        </w:rPr>
        <w:t>Cautions</w:t>
      </w:r>
    </w:p>
    <w:p w:rsidRPr="00BB7DD6" w:rsidR="00BB7DD6" w:rsidP="00BB7DD6" w:rsidRDefault="00BB7DD6" w14:paraId="73FB6061" w14:textId="0B99C258">
      <w:r w:rsidRPr="00BB7DD6">
        <w:t xml:space="preserve">The </w:t>
      </w:r>
      <w:ins w:author="Sisi Yang" w:date="2024-12-02T15:49:00Z" w:id="401">
        <w:r>
          <w:t>TZP24</w:t>
        </w:r>
      </w:ins>
      <w:ins w:author="Sheruni De alwis" w:date="2024-12-12T11:04:00Z" w:id="402">
        <w:r w:rsidR="00C24887">
          <w:t xml:space="preserve"> </w:t>
        </w:r>
      </w:ins>
      <w:del w:author="Sisi Yang" w:date="2024-12-02T15:49:00Z" w:id="403">
        <w:r w:rsidRPr="00BB7DD6" w:rsidDel="00BB7DD6">
          <w:delText xml:space="preserve">TZP22 </w:delText>
        </w:r>
      </w:del>
      <w:r w:rsidRPr="00BB7DD6">
        <w:t xml:space="preserve">dataset represents one view of the future aligned with the NSW Government Common Planning Assumptions and population and </w:t>
      </w:r>
      <w:del w:author="Natasha Singerova" w:date="2024-12-12T12:57:00Z" w:id="404">
        <w:r w:rsidRPr="00BB7DD6" w:rsidDel="00F57CD4">
          <w:delText xml:space="preserve">economic </w:delText>
        </w:r>
      </w:del>
      <w:ins w:author="Natasha Singerova" w:date="2024-12-12T12:57:00Z" w:id="405">
        <w:r w:rsidR="00F57CD4">
          <w:t>employment</w:t>
        </w:r>
        <w:r w:rsidRPr="00BB7DD6" w:rsidR="00F57CD4">
          <w:t xml:space="preserve"> </w:t>
        </w:r>
      </w:ins>
      <w:r w:rsidRPr="00BB7DD6">
        <w:t>projections.</w:t>
      </w:r>
    </w:p>
    <w:p w:rsidRPr="00BB7DD6" w:rsidR="00BB7DD6" w:rsidP="00BB7DD6" w:rsidRDefault="00BB7DD6" w14:paraId="0DAD53DD" w14:textId="77777777">
      <w:r w:rsidRPr="00BB7DD6">
        <w:t xml:space="preserve">The projections are not based on specific assumptions about future new transport </w:t>
      </w:r>
      <w:proofErr w:type="gramStart"/>
      <w:r w:rsidRPr="00BB7DD6">
        <w:t>infrastructure, but</w:t>
      </w:r>
      <w:proofErr w:type="gramEnd"/>
      <w:r w:rsidRPr="00BB7DD6">
        <w:t xml:space="preserve"> do take into account known land-use developments underway or planned, and strategic plans.</w:t>
      </w:r>
    </w:p>
    <w:p w:rsidRPr="00BB7DD6" w:rsidR="00BB7DD6" w:rsidP="00BB7DD6" w:rsidRDefault="00BB7DD6" w14:paraId="4D770B0B" w14:textId="44D729A3">
      <w:pPr>
        <w:numPr>
          <w:ilvl w:val="0"/>
          <w:numId w:val="8"/>
        </w:numPr>
      </w:pPr>
      <w:ins w:author="Sisi Yang" w:date="2024-12-02T15:49:00Z" w:id="406">
        <w:r>
          <w:t>TZP24</w:t>
        </w:r>
      </w:ins>
      <w:ins w:author="Sheruni De alwis" w:date="2024-12-12T11:04:00Z" w:id="407">
        <w:r w:rsidR="00C24887">
          <w:t xml:space="preserve"> </w:t>
        </w:r>
      </w:ins>
      <w:del w:author="Sisi Yang" w:date="2024-12-02T15:49:00Z" w:id="408">
        <w:r w:rsidRPr="00BB7DD6" w:rsidDel="00BB7DD6">
          <w:delText xml:space="preserve">TZP22 </w:delText>
        </w:r>
      </w:del>
      <w:r w:rsidRPr="00BB7DD6">
        <w:t>is a strategic state-wide dataset and caution should be exercised when considering results at detailed breakdowns.</w:t>
      </w:r>
    </w:p>
    <w:p w:rsidRPr="00BB7DD6" w:rsidR="00BB7DD6" w:rsidP="00BB7DD6" w:rsidRDefault="00BB7DD6" w14:paraId="6AEF82F4" w14:textId="4657C359">
      <w:pPr>
        <w:numPr>
          <w:ilvl w:val="0"/>
          <w:numId w:val="8"/>
        </w:numPr>
      </w:pPr>
      <w:r w:rsidRPr="00BB7DD6">
        <w:t xml:space="preserve">The </w:t>
      </w:r>
      <w:ins w:author="Sisi Yang" w:date="2024-12-02T15:49:00Z" w:id="409">
        <w:r>
          <w:t>TZP24</w:t>
        </w:r>
      </w:ins>
      <w:ins w:author="Sheruni De alwis" w:date="2024-12-12T11:04:00Z" w:id="410">
        <w:r w:rsidR="00C24887">
          <w:t xml:space="preserve"> </w:t>
        </w:r>
      </w:ins>
      <w:del w:author="Sisi Yang" w:date="2024-12-02T15:49:00Z" w:id="411">
        <w:r w:rsidRPr="00BB7DD6" w:rsidDel="00BB7DD6">
          <w:delText xml:space="preserve">TZP22 </w:delText>
        </w:r>
      </w:del>
      <w:r w:rsidRPr="00BB7DD6">
        <w:t xml:space="preserve">outputs represent a point in time set of projections (as at early </w:t>
      </w:r>
      <w:del w:author="Sheruni De alwis" w:date="2024-12-17T09:46:00Z" w:id="412">
        <w:r w:rsidRPr="00BB7DD6" w:rsidDel="00863933">
          <w:delText xml:space="preserve">to </w:delText>
        </w:r>
      </w:del>
      <w:ins w:author="Sisi Yang" w:date="2024-12-02T15:49:00Z" w:id="413">
        <w:del w:author="Sheruni De alwis" w:date="2024-12-17T09:46:00Z" w:id="414">
          <w:r w:rsidDel="00863933">
            <w:delText>mid-</w:delText>
          </w:r>
        </w:del>
        <w:r>
          <w:t>2024</w:t>
        </w:r>
      </w:ins>
      <w:del w:author="Sisi Yang" w:date="2024-12-02T15:49:00Z" w:id="415">
        <w:r w:rsidRPr="00BB7DD6" w:rsidDel="00BB7DD6">
          <w:delText>mid 2022</w:delText>
        </w:r>
      </w:del>
      <w:r w:rsidRPr="00BB7DD6">
        <w:t>).</w:t>
      </w:r>
    </w:p>
    <w:p w:rsidRPr="00BB7DD6" w:rsidR="00BB7DD6" w:rsidP="00BB7DD6" w:rsidRDefault="00BB7DD6" w14:paraId="017FC24E" w14:textId="77777777">
      <w:pPr>
        <w:numPr>
          <w:ilvl w:val="0"/>
          <w:numId w:val="8"/>
        </w:numPr>
      </w:pPr>
      <w:r w:rsidRPr="00BB7DD6">
        <w:t>The projections are not government targets.</w:t>
      </w:r>
    </w:p>
    <w:p w:rsidRPr="00BB7DD6" w:rsidR="00BB7DD6" w:rsidP="00BB7DD6" w:rsidRDefault="00BB7DD6" w14:paraId="1D4DE0F6" w14:textId="77777777">
      <w:pPr>
        <w:numPr>
          <w:ilvl w:val="0"/>
          <w:numId w:val="8"/>
        </w:numPr>
      </w:pPr>
      <w:r w:rsidRPr="00BB7DD6">
        <w:t>Travel Zone (TZ) level outputs are projections only and should be used as a guide. As with all small area data, aggregating of travel zone projections to higher geographies leads to more robust results.</w:t>
      </w:r>
    </w:p>
    <w:p w:rsidRPr="00BB7DD6" w:rsidR="00BB7DD6" w:rsidP="00BB7DD6" w:rsidRDefault="00BB7DD6" w14:paraId="4FBC00CE" w14:textId="77777777">
      <w:pPr>
        <w:numPr>
          <w:ilvl w:val="0"/>
          <w:numId w:val="8"/>
        </w:numPr>
      </w:pPr>
      <w:r w:rsidRPr="00BB7DD6">
        <w:t>As a general rule, TZ-level projections are illustrative of a possible future only.</w:t>
      </w:r>
    </w:p>
    <w:p w:rsidRPr="00BB7DD6" w:rsidR="00BB7DD6" w:rsidP="00BB7DD6" w:rsidRDefault="00BB7DD6" w14:paraId="7A77B018" w14:textId="77777777">
      <w:pPr>
        <w:numPr>
          <w:ilvl w:val="0"/>
          <w:numId w:val="8"/>
        </w:numPr>
      </w:pPr>
      <w:r w:rsidRPr="00BB7DD6">
        <w:t>More specific advice about data reliability for the specific variables projected is provided in the “Read Me” page of the Excel format summary spreadsheets on the TfNSW Open Data Hub.</w:t>
      </w:r>
    </w:p>
    <w:p w:rsidRPr="006A7C62" w:rsidR="00BB7DD6" w:rsidP="00BB7DD6" w:rsidRDefault="00BB7DD6" w14:paraId="2D552C7C" w14:textId="77777777">
      <w:pPr>
        <w:numPr>
          <w:ilvl w:val="0"/>
          <w:numId w:val="8"/>
        </w:numPr>
        <w:rPr>
          <w:ins w:author="Sisi Yang" w:date="2024-12-02T15:50:00Z" w:id="416"/>
          <w:rPrChange w:author="Natasha Singerova" w:date="2024-11-27T16:59:00Z" w:id="417">
            <w:rPr>
              <w:ins w:author="Sisi Yang" w:date="2024-12-02T15:50:00Z" w:id="418"/>
              <w:highlight w:val="yellow"/>
            </w:rPr>
          </w:rPrChange>
        </w:rPr>
      </w:pPr>
      <w:ins w:author="Sisi Yang" w:date="2024-12-02T15:50:00Z" w:id="419">
        <w:r w:rsidRPr="006A7C62">
          <w:rPr>
            <w:rPrChange w:author="Natasha Singerova" w:date="2024-11-27T16:59:00Z" w:id="420">
              <w:rPr>
                <w:highlight w:val="yellow"/>
              </w:rPr>
            </w:rPrChange>
          </w:rPr>
          <w:t>Caution is advised when comparing TZP24 with the previous set of projections (TZP22) due to addition of new data sources for the most recent years, and adjustments to methodology.</w:t>
        </w:r>
      </w:ins>
    </w:p>
    <w:p w:rsidRPr="00BB7DD6" w:rsidR="00BB7DD6" w:rsidDel="00BB7DD6" w:rsidP="00BB7DD6" w:rsidRDefault="00BB7DD6" w14:paraId="5CAB755D" w14:textId="15AAE401">
      <w:pPr>
        <w:numPr>
          <w:ilvl w:val="0"/>
          <w:numId w:val="8"/>
        </w:numPr>
        <w:rPr>
          <w:del w:author="Sisi Yang" w:date="2024-12-02T15:50:00Z" w:id="421"/>
          <w:b/>
          <w:bCs/>
        </w:rPr>
      </w:pPr>
      <w:del w:author="Sisi Yang" w:date="2024-12-02T15:50:00Z" w:id="422">
        <w:r w:rsidRPr="00BB7DD6" w:rsidDel="00BB7DD6">
          <w:delText>Caution is advised when comparing TZP22 with the previous set of projections (TZP19) due to addition of new data sources for the most recent years, and adjustments to methodology</w:delText>
        </w:r>
        <w:r w:rsidRPr="00BB7DD6" w:rsidDel="00BB7DD6">
          <w:rPr>
            <w:b/>
            <w:bCs/>
          </w:rPr>
          <w:delText>.</w:delText>
        </w:r>
      </w:del>
    </w:p>
    <w:p w:rsidR="00B33B69" w:rsidP="00C54AED" w:rsidRDefault="00BB7DD6" w14:paraId="381E01D1" w14:textId="1E29FA98">
      <w:pPr>
        <w:rPr>
          <w:ins w:author="Sheruni De alwis" w:date="2024-12-12T11:10:00Z" w:id="423"/>
          <w:b/>
          <w:bCs/>
        </w:rPr>
      </w:pPr>
      <w:r w:rsidRPr="00BB7DD6">
        <w:rPr>
          <w:b/>
          <w:bCs/>
        </w:rPr>
        <w:t xml:space="preserve">Further cautions and notes can be found in the </w:t>
      </w:r>
      <w:del w:author="Sisi Yang" w:date="2024-12-02T15:50:00Z" w:id="424">
        <w:r w:rsidRPr="00BB7DD6" w:rsidDel="00BB7DD6">
          <w:rPr>
            <w:b/>
            <w:bCs/>
          </w:rPr>
          <w:delText xml:space="preserve">TZP22 </w:delText>
        </w:r>
      </w:del>
      <w:ins w:author="Sisi Yang" w:date="2024-12-02T15:50:00Z" w:id="425">
        <w:r>
          <w:rPr>
            <w:b/>
            <w:bCs/>
          </w:rPr>
          <w:t>TZP24</w:t>
        </w:r>
        <w:r w:rsidRPr="00BB7DD6">
          <w:rPr>
            <w:b/>
            <w:bCs/>
          </w:rPr>
          <w:t xml:space="preserve"> </w:t>
        </w:r>
      </w:ins>
      <w:r w:rsidRPr="00BB7DD6">
        <w:rPr>
          <w:b/>
          <w:bCs/>
        </w:rPr>
        <w:t>Technical Guide</w:t>
      </w:r>
    </w:p>
    <w:p w:rsidRPr="00BB7DD6" w:rsidR="00582AD4" w:rsidP="00C54AED" w:rsidRDefault="00582AD4" w14:paraId="42B8EFED" w14:textId="77777777">
      <w:pPr>
        <w:rPr>
          <w:b/>
          <w:bCs/>
        </w:rPr>
      </w:pPr>
    </w:p>
    <w:sectPr w:rsidRPr="00BB7DD6" w:rsidR="00582AD4">
      <w:footerReference w:type="even" r:id="rId11"/>
      <w:footerReference w:type="default" r:id="rId12"/>
      <w:footerReference w:type="first" r:id="rId13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725C7" w:rsidP="00B33B69" w:rsidRDefault="008725C7" w14:paraId="21FA1285" w14:textId="77777777">
      <w:pPr>
        <w:spacing w:after="0" w:line="240" w:lineRule="auto"/>
      </w:pPr>
      <w:r>
        <w:separator/>
      </w:r>
    </w:p>
  </w:endnote>
  <w:endnote w:type="continuationSeparator" w:id="0">
    <w:p w:rsidR="008725C7" w:rsidP="00B33B69" w:rsidRDefault="008725C7" w14:paraId="0BAFD85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B33B69" w:rsidRDefault="00B33B69" w14:paraId="7CEAEC2A" w14:textId="39156B5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C4547C" wp14:editId="6F1CE29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B33B69" w:rsidR="00B33B69" w:rsidP="00B33B69" w:rsidRDefault="00B33B69" w14:paraId="1ADDB305" w14:textId="462995F1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33B6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5C4547C">
              <v:stroke joinstyle="miter"/>
              <v:path gradientshapeok="t" o:connecttype="rect"/>
            </v:shapetype>
            <v:shape id="Text Box 2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OFFICI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>
              <v:textbox style="mso-fit-shape-to-text:t" inset="0,0,0,15pt">
                <w:txbxContent>
                  <w:p w:rsidRPr="00B33B69" w:rsidR="00B33B69" w:rsidP="00B33B69" w:rsidRDefault="00B33B69" w14:paraId="1ADDB305" w14:textId="462995F1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33B6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B33B69" w:rsidRDefault="00B33B69" w14:paraId="638832ED" w14:textId="444A311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D492E97" wp14:editId="60FD65EA">
              <wp:simplePos x="914400" y="1007198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B33B69" w:rsidR="00B33B69" w:rsidP="00B33B69" w:rsidRDefault="00B33B69" w14:paraId="222EBE96" w14:textId="76525815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33B6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D492E97">
              <v:stroke joinstyle="miter"/>
              <v:path gradientshapeok="t" o:connecttype="rect"/>
            </v:shapetype>
            <v:shape id="Text Box 3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OFFICI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>
              <v:textbox style="mso-fit-shape-to-text:t" inset="0,0,0,15pt">
                <w:txbxContent>
                  <w:p w:rsidRPr="00B33B69" w:rsidR="00B33B69" w:rsidP="00B33B69" w:rsidRDefault="00B33B69" w14:paraId="222EBE96" w14:textId="76525815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33B6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B33B69" w:rsidRDefault="00B33B69" w14:paraId="6218D8A1" w14:textId="6F4A702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5BCC8EE" wp14:editId="42077E0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6510" b="0"/>
              <wp:wrapNone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B33B69" w:rsidR="00B33B69" w:rsidP="00B33B69" w:rsidRDefault="00B33B69" w14:paraId="4513A763" w14:textId="1E09617A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33B6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5BCC8EE">
              <v:stroke joinstyle="miter"/>
              <v:path gradientshapeok="t" o:connecttype="rect"/>
            </v:shapetype>
            <v:shape id="Text Box 1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OFFICI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>
              <v:textbox style="mso-fit-shape-to-text:t" inset="0,0,0,15pt">
                <w:txbxContent>
                  <w:p w:rsidRPr="00B33B69" w:rsidR="00B33B69" w:rsidP="00B33B69" w:rsidRDefault="00B33B69" w14:paraId="4513A763" w14:textId="1E09617A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33B69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725C7" w:rsidP="00B33B69" w:rsidRDefault="008725C7" w14:paraId="090D9D96" w14:textId="77777777">
      <w:pPr>
        <w:spacing w:after="0" w:line="240" w:lineRule="auto"/>
      </w:pPr>
      <w:r>
        <w:separator/>
      </w:r>
    </w:p>
  </w:footnote>
  <w:footnote w:type="continuationSeparator" w:id="0">
    <w:p w:rsidR="008725C7" w:rsidP="00B33B69" w:rsidRDefault="008725C7" w14:paraId="7C5D2CF5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0C3"/>
    <w:multiLevelType w:val="multilevel"/>
    <w:tmpl w:val="1E04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5A65265"/>
    <w:multiLevelType w:val="multilevel"/>
    <w:tmpl w:val="5516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21C9452D"/>
    <w:multiLevelType w:val="hybridMultilevel"/>
    <w:tmpl w:val="26DE7E4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4304466"/>
    <w:multiLevelType w:val="hybridMultilevel"/>
    <w:tmpl w:val="9A649D5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7A44D44"/>
    <w:multiLevelType w:val="hybridMultilevel"/>
    <w:tmpl w:val="D6E6DE14"/>
    <w:lvl w:ilvl="0" w:tplc="41560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4022E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3C5619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B02C0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747E71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0CF1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2463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B9103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CF78A8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5" w15:restartNumberingAfterBreak="0">
    <w:nsid w:val="3F4A4DED"/>
    <w:multiLevelType w:val="multilevel"/>
    <w:tmpl w:val="87A8E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4FB80508"/>
    <w:multiLevelType w:val="multilevel"/>
    <w:tmpl w:val="7862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54377B14"/>
    <w:multiLevelType w:val="hybridMultilevel"/>
    <w:tmpl w:val="EB70AB34"/>
    <w:lvl w:ilvl="0" w:tplc="0C090001">
      <w:start w:val="1"/>
      <w:numFmt w:val="bullet"/>
      <w:lvlText w:val=""/>
      <w:lvlJc w:val="left"/>
      <w:pPr>
        <w:ind w:left="768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hint="default" w:ascii="Wingdings" w:hAnsi="Wingdings"/>
      </w:rPr>
    </w:lvl>
  </w:abstractNum>
  <w:abstractNum w:abstractNumId="8" w15:restartNumberingAfterBreak="0">
    <w:nsid w:val="56B82671"/>
    <w:multiLevelType w:val="multilevel"/>
    <w:tmpl w:val="F7C6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6C302AD6"/>
    <w:multiLevelType w:val="multilevel"/>
    <w:tmpl w:val="2958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7D976C71"/>
    <w:multiLevelType w:val="multilevel"/>
    <w:tmpl w:val="E264D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499270740">
    <w:abstractNumId w:val="6"/>
  </w:num>
  <w:num w:numId="2" w16cid:durableId="1732726034">
    <w:abstractNumId w:val="0"/>
  </w:num>
  <w:num w:numId="3" w16cid:durableId="1386559554">
    <w:abstractNumId w:val="9"/>
  </w:num>
  <w:num w:numId="4" w16cid:durableId="1711689939">
    <w:abstractNumId w:val="5"/>
  </w:num>
  <w:num w:numId="5" w16cid:durableId="1396977732">
    <w:abstractNumId w:val="10"/>
  </w:num>
  <w:num w:numId="6" w16cid:durableId="1679383563">
    <w:abstractNumId w:val="8"/>
  </w:num>
  <w:num w:numId="7" w16cid:durableId="1192955158">
    <w:abstractNumId w:val="3"/>
  </w:num>
  <w:num w:numId="8" w16cid:durableId="1310399563">
    <w:abstractNumId w:val="1"/>
  </w:num>
  <w:num w:numId="9" w16cid:durableId="1515613768">
    <w:abstractNumId w:val="2"/>
  </w:num>
  <w:num w:numId="10" w16cid:durableId="1633906036">
    <w:abstractNumId w:val="7"/>
  </w:num>
  <w:num w:numId="11" w16cid:durableId="53169667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tasha Singerova">
    <w15:presenceInfo w15:providerId="AD" w15:userId="S::Natasha.Singerova@transport.nsw.gov.au::da436f68-c16b-4bb6-a3fa-629f20f280b6"/>
  </w15:person>
  <w15:person w15:author="Sisi Yang">
    <w15:presenceInfo w15:providerId="AD" w15:userId="S::Sisi.Yang@transport.nsw.gov.au::8a1e21c9-f26a-4f01-834d-d783e04e2821"/>
  </w15:person>
  <w15:person w15:author="Sheruni De alwis">
    <w15:presenceInfo w15:providerId="AD" w15:userId="S::Sheruni.Dealwis@transport.nsw.gov.au::30efbb7e-809d-4c69-81f6-28b5542a11f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F45"/>
    <w:rsid w:val="00046D18"/>
    <w:rsid w:val="000907AD"/>
    <w:rsid w:val="000D246B"/>
    <w:rsid w:val="001377E9"/>
    <w:rsid w:val="001734F4"/>
    <w:rsid w:val="00203138"/>
    <w:rsid w:val="00272186"/>
    <w:rsid w:val="00276AA9"/>
    <w:rsid w:val="002E4F05"/>
    <w:rsid w:val="00325DEB"/>
    <w:rsid w:val="003A1F19"/>
    <w:rsid w:val="003F461A"/>
    <w:rsid w:val="00412356"/>
    <w:rsid w:val="004342CD"/>
    <w:rsid w:val="00462E0A"/>
    <w:rsid w:val="005178F8"/>
    <w:rsid w:val="00541101"/>
    <w:rsid w:val="00582AD4"/>
    <w:rsid w:val="00586BFE"/>
    <w:rsid w:val="00595992"/>
    <w:rsid w:val="005E30BA"/>
    <w:rsid w:val="00656532"/>
    <w:rsid w:val="006A4200"/>
    <w:rsid w:val="006A7C62"/>
    <w:rsid w:val="006F5BA1"/>
    <w:rsid w:val="00737914"/>
    <w:rsid w:val="0076122E"/>
    <w:rsid w:val="00837519"/>
    <w:rsid w:val="008472DD"/>
    <w:rsid w:val="008553B8"/>
    <w:rsid w:val="00863933"/>
    <w:rsid w:val="008701E0"/>
    <w:rsid w:val="008725C7"/>
    <w:rsid w:val="00892AD7"/>
    <w:rsid w:val="008A7541"/>
    <w:rsid w:val="008F76A4"/>
    <w:rsid w:val="00902AAF"/>
    <w:rsid w:val="009221A4"/>
    <w:rsid w:val="00981877"/>
    <w:rsid w:val="00A3443C"/>
    <w:rsid w:val="00A5504B"/>
    <w:rsid w:val="00AB2532"/>
    <w:rsid w:val="00AC3549"/>
    <w:rsid w:val="00AE4C26"/>
    <w:rsid w:val="00B33B69"/>
    <w:rsid w:val="00B63D54"/>
    <w:rsid w:val="00BA325F"/>
    <w:rsid w:val="00BB7DD6"/>
    <w:rsid w:val="00C24887"/>
    <w:rsid w:val="00C54AED"/>
    <w:rsid w:val="00C86F45"/>
    <w:rsid w:val="00CB4DD7"/>
    <w:rsid w:val="00D81E97"/>
    <w:rsid w:val="00DC124B"/>
    <w:rsid w:val="00E22980"/>
    <w:rsid w:val="00E331B3"/>
    <w:rsid w:val="00E56C80"/>
    <w:rsid w:val="00EB577F"/>
    <w:rsid w:val="00EF6507"/>
    <w:rsid w:val="00F20457"/>
    <w:rsid w:val="00F57CD4"/>
    <w:rsid w:val="00F85BD2"/>
    <w:rsid w:val="00F97074"/>
    <w:rsid w:val="4CF0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3FA43"/>
  <w15:chartTrackingRefBased/>
  <w15:docId w15:val="{6AFCC8C9-EF66-414D-9D23-FD2FE506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6F45"/>
  </w:style>
  <w:style w:type="paragraph" w:styleId="Heading2">
    <w:name w:val="heading 2"/>
    <w:basedOn w:val="Normal"/>
    <w:link w:val="Heading2Char"/>
    <w:uiPriority w:val="9"/>
    <w:qFormat/>
    <w:rsid w:val="00276AA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en-AU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6F4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6F4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33B6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33B69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33B69"/>
  </w:style>
  <w:style w:type="character" w:styleId="UnresolvedMention">
    <w:name w:val="Unresolved Mention"/>
    <w:basedOn w:val="DefaultParagraphFont"/>
    <w:uiPriority w:val="99"/>
    <w:semiHidden/>
    <w:unhideWhenUsed/>
    <w:rsid w:val="000907A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02A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2AA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02A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AA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02AA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02AAF"/>
    <w:pPr>
      <w:spacing w:after="0" w:line="240" w:lineRule="auto"/>
    </w:pPr>
  </w:style>
  <w:style w:type="character" w:styleId="Heading2Char" w:customStyle="1">
    <w:name w:val="Heading 2 Char"/>
    <w:basedOn w:val="DefaultParagraphFont"/>
    <w:link w:val="Heading2"/>
    <w:uiPriority w:val="9"/>
    <w:rsid w:val="00276AA9"/>
    <w:rPr>
      <w:rFonts w:ascii="Times New Roman" w:hAnsi="Times New Roman" w:eastAsia="Times New Roman" w:cs="Times New Roman"/>
      <w:b/>
      <w:bCs/>
      <w:sz w:val="36"/>
      <w:szCs w:val="3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51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abs.gov.au/" TargetMode="External" Id="rId8" /><Relationship Type="http://schemas.openxmlformats.org/officeDocument/2006/relationships/footer" Target="footer3.xml" Id="rId13" /><Relationship Type="http://schemas.openxmlformats.org/officeDocument/2006/relationships/customXml" Target="../customXml/item2.xml" Id="rId18" /><Relationship Type="http://schemas.openxmlformats.org/officeDocument/2006/relationships/settings" Target="settings.xml" Id="rId3" /><Relationship Type="http://schemas.openxmlformats.org/officeDocument/2006/relationships/hyperlink" Target="https://www.treasury.nsw.gov.au/information-public-entities/common-planning-assumptions" TargetMode="External" Id="rId7" /><Relationship Type="http://schemas.openxmlformats.org/officeDocument/2006/relationships/footer" Target="footer2.xml" Id="rId12" /><Relationship Type="http://schemas.openxmlformats.org/officeDocument/2006/relationships/customXml" Target="../customXml/item1.xml" Id="rId1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microsoft.com/office/2011/relationships/people" Target="people.xml" Id="rId15" /><Relationship Type="http://schemas.openxmlformats.org/officeDocument/2006/relationships/hyperlink" Target="https://www.treasury.nsw.gov.au/information-public-entities/common-planning-assumptions" TargetMode="External" Id="rId10" /><Relationship Type="http://schemas.openxmlformats.org/officeDocument/2006/relationships/customXml" Target="../customXml/item3.xml" Id="rId19" /><Relationship Type="http://schemas.openxmlformats.org/officeDocument/2006/relationships/webSettings" Target="webSettings.xml" Id="rId4" /><Relationship Type="http://schemas.openxmlformats.org/officeDocument/2006/relationships/hyperlink" Target="https://www.treasury.nsw.gov.au/information-public-entities/common-planning-assumptions" TargetMode="Externa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283D017BFD7B4EB66297E20F25AA61" ma:contentTypeVersion="16" ma:contentTypeDescription="Create a new document." ma:contentTypeScope="" ma:versionID="66cafd7ce9fb303246d660d37de83e3b">
  <xsd:schema xmlns:xsd="http://www.w3.org/2001/XMLSchema" xmlns:xs="http://www.w3.org/2001/XMLSchema" xmlns:p="http://schemas.microsoft.com/office/2006/metadata/properties" xmlns:ns2="053bb13a-ced9-4e3a-ada5-568604831770" xmlns:ns3="a91f547f-ece7-44a4-b464-832c4221e9e1" targetNamespace="http://schemas.microsoft.com/office/2006/metadata/properties" ma:root="true" ma:fieldsID="cc672996935c59a136030d6ca6bcb11f" ns2:_="" ns3:_="">
    <xsd:import namespace="053bb13a-ced9-4e3a-ada5-568604831770"/>
    <xsd:import namespace="a91f547f-ece7-44a4-b464-832c4221e9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3bb13a-ced9-4e3a-ada5-568604831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87ec379-0271-4c41-806b-2ec8a939a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1f547f-ece7-44a4-b464-832c4221e9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2ec97d3-b4be-43dd-b0de-bde24f0c07cf}" ma:internalName="TaxCatchAll" ma:showField="CatchAllData" ma:web="a91f547f-ece7-44a4-b464-832c4221e9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1f547f-ece7-44a4-b464-832c4221e9e1" xsi:nil="true"/>
    <lcf76f155ced4ddcb4097134ff3c332f xmlns="053bb13a-ced9-4e3a-ada5-5686048317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C76E29-7FC7-4C29-BAC9-F1C763D35120}"/>
</file>

<file path=customXml/itemProps2.xml><?xml version="1.0" encoding="utf-8"?>
<ds:datastoreItem xmlns:ds="http://schemas.openxmlformats.org/officeDocument/2006/customXml" ds:itemID="{F8C0C105-A7AB-4EB7-99E6-0809BEE93AD4}"/>
</file>

<file path=customXml/itemProps3.xml><?xml version="1.0" encoding="utf-8"?>
<ds:datastoreItem xmlns:ds="http://schemas.openxmlformats.org/officeDocument/2006/customXml" ds:itemID="{06893740-A3BD-4AC1-844E-F4C94D143540}"/>
</file>

<file path=docMetadata/LabelInfo.xml><?xml version="1.0" encoding="utf-8"?>
<clbl:labelList xmlns:clbl="http://schemas.microsoft.com/office/2020/mipLabelMetadata">
  <clbl:label id="{83709595-deb9-4ceb-bf06-8305974a2062}" enabled="1" method="Standard" siteId="{cb356782-ad9a-47fb-878b-7ebceb85b86c}" contentBits="2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Transport for NSW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Sisi Yang</dc:creator>
  <cp:keywords/>
  <dc:description/>
  <cp:lastModifiedBy>Srikanth Pagolu</cp:lastModifiedBy>
  <cp:revision>19</cp:revision>
  <dcterms:created xsi:type="dcterms:W3CDTF">2024-11-27T05:08:00Z</dcterms:created>
  <dcterms:modified xsi:type="dcterms:W3CDTF">2024-12-19T02:19:37Z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OFFICIAL</vt:lpwstr>
  </property>
  <property fmtid="{D5CDD505-2E9C-101B-9397-08002B2CF9AE}" pid="5" name="MSIP_Label_83709595-deb9-4ceb-bf06-8305974a2062_Enabled">
    <vt:lpwstr>true</vt:lpwstr>
  </property>
  <property fmtid="{D5CDD505-2E9C-101B-9397-08002B2CF9AE}" pid="6" name="MSIP_Label_83709595-deb9-4ceb-bf06-8305974a2062_SetDate">
    <vt:lpwstr>2024-08-15T00:44:39Z</vt:lpwstr>
  </property>
  <property fmtid="{D5CDD505-2E9C-101B-9397-08002B2CF9AE}" pid="7" name="MSIP_Label_83709595-deb9-4ceb-bf06-8305974a2062_Method">
    <vt:lpwstr>Standard</vt:lpwstr>
  </property>
  <property fmtid="{D5CDD505-2E9C-101B-9397-08002B2CF9AE}" pid="8" name="MSIP_Label_83709595-deb9-4ceb-bf06-8305974a2062_Name">
    <vt:lpwstr>Official</vt:lpwstr>
  </property>
  <property fmtid="{D5CDD505-2E9C-101B-9397-08002B2CF9AE}" pid="9" name="MSIP_Label_83709595-deb9-4ceb-bf06-8305974a2062_SiteId">
    <vt:lpwstr>cb356782-ad9a-47fb-878b-7ebceb85b86c</vt:lpwstr>
  </property>
  <property fmtid="{D5CDD505-2E9C-101B-9397-08002B2CF9AE}" pid="10" name="MSIP_Label_83709595-deb9-4ceb-bf06-8305974a2062_ActionId">
    <vt:lpwstr>6dcaafbe-2808-49c0-bd6f-6b34890c6e4d</vt:lpwstr>
  </property>
  <property fmtid="{D5CDD505-2E9C-101B-9397-08002B2CF9AE}" pid="11" name="MSIP_Label_83709595-deb9-4ceb-bf06-8305974a2062_ContentBits">
    <vt:lpwstr>2</vt:lpwstr>
  </property>
  <property fmtid="{D5CDD505-2E9C-101B-9397-08002B2CF9AE}" pid="12" name="ContentTypeId">
    <vt:lpwstr>0x0101003E283D017BFD7B4EB66297E20F25AA61</vt:lpwstr>
  </property>
  <property fmtid="{D5CDD505-2E9C-101B-9397-08002B2CF9AE}" pid="13" name="MediaServiceImageTags">
    <vt:lpwstr/>
  </property>
</Properties>
</file>